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8C" w:rsidRDefault="006B1B8C" w:rsidP="00E654FF"/>
    <w:p w:rsidR="006B1B8C" w:rsidRDefault="006B1B8C" w:rsidP="00E654FF"/>
    <w:p w:rsidR="006B1B8C" w:rsidRDefault="006B1B8C" w:rsidP="00D6502B">
      <w:pPr>
        <w:ind w:left="567"/>
        <w:jc w:val="center"/>
        <w:rPr>
          <w:color w:val="C00000"/>
          <w:sz w:val="72"/>
          <w:szCs w:val="72"/>
        </w:rPr>
      </w:pPr>
    </w:p>
    <w:p w:rsidR="006B1B8C" w:rsidRPr="00666588" w:rsidRDefault="006B1B8C" w:rsidP="00D6502B">
      <w:pPr>
        <w:ind w:left="567"/>
        <w:jc w:val="center"/>
        <w:rPr>
          <w:color w:val="C00000"/>
          <w:sz w:val="72"/>
          <w:szCs w:val="72"/>
        </w:rPr>
      </w:pPr>
      <w:r w:rsidRPr="00666588">
        <w:rPr>
          <w:color w:val="C00000"/>
          <w:sz w:val="72"/>
          <w:szCs w:val="72"/>
        </w:rPr>
        <w:t>Raport cząstkowy</w:t>
      </w:r>
    </w:p>
    <w:p w:rsidR="006B1B8C" w:rsidRPr="00666588" w:rsidRDefault="006B1B8C" w:rsidP="00D6502B">
      <w:pPr>
        <w:ind w:left="567"/>
        <w:jc w:val="center"/>
        <w:rPr>
          <w:color w:val="C00000"/>
          <w:sz w:val="72"/>
          <w:szCs w:val="72"/>
        </w:rPr>
      </w:pPr>
      <w:r w:rsidRPr="00666588">
        <w:rPr>
          <w:color w:val="C00000"/>
          <w:sz w:val="72"/>
          <w:szCs w:val="72"/>
        </w:rPr>
        <w:t>z badania jakościowego</w:t>
      </w:r>
    </w:p>
    <w:p w:rsidR="006B1B8C" w:rsidRDefault="006B1B8C" w:rsidP="00D6502B">
      <w:pPr>
        <w:ind w:left="567"/>
        <w:jc w:val="center"/>
        <w:rPr>
          <w:b/>
          <w:bCs/>
          <w:i/>
          <w:iCs/>
        </w:rPr>
      </w:pPr>
    </w:p>
    <w:p w:rsidR="006B1B8C" w:rsidRDefault="006B1B8C" w:rsidP="00D6502B">
      <w:pPr>
        <w:pStyle w:val="Tekstpodstawowy"/>
        <w:spacing w:before="40" w:line="360" w:lineRule="auto"/>
        <w:jc w:val="center"/>
        <w:rPr>
          <w:rFonts w:ascii="Arial" w:hAnsi="Arial" w:cs="Arial"/>
          <w:shadow/>
          <w:color w:val="262626"/>
          <w:sz w:val="52"/>
          <w:szCs w:val="52"/>
        </w:rPr>
      </w:pPr>
      <w:r>
        <w:rPr>
          <w:rFonts w:ascii="Arial" w:hAnsi="Arial" w:cs="Arial"/>
          <w:shadow/>
          <w:color w:val="262626"/>
          <w:sz w:val="52"/>
          <w:szCs w:val="52"/>
        </w:rPr>
        <w:t>d</w:t>
      </w:r>
      <w:r w:rsidRPr="00666588">
        <w:rPr>
          <w:rFonts w:ascii="Arial" w:hAnsi="Arial" w:cs="Arial"/>
          <w:shadow/>
          <w:color w:val="262626"/>
          <w:sz w:val="52"/>
          <w:szCs w:val="52"/>
        </w:rPr>
        <w:t>la powiatu:</w:t>
      </w:r>
      <w:r>
        <w:rPr>
          <w:rFonts w:ascii="Arial" w:hAnsi="Arial" w:cs="Arial"/>
          <w:shadow/>
          <w:color w:val="262626"/>
          <w:sz w:val="52"/>
          <w:szCs w:val="52"/>
        </w:rPr>
        <w:t xml:space="preserve"> </w:t>
      </w:r>
    </w:p>
    <w:p w:rsidR="006B1B8C" w:rsidRDefault="006B1B8C" w:rsidP="00D6502B">
      <w:pPr>
        <w:pStyle w:val="Tekstpodstawowy"/>
        <w:spacing w:before="40" w:line="360" w:lineRule="auto"/>
        <w:jc w:val="center"/>
        <w:rPr>
          <w:rFonts w:ascii="Arial" w:hAnsi="Arial" w:cs="Arial"/>
          <w:shadow/>
          <w:color w:val="262626"/>
          <w:sz w:val="52"/>
          <w:szCs w:val="52"/>
        </w:rPr>
      </w:pPr>
      <w:r>
        <w:rPr>
          <w:rFonts w:ascii="Arial" w:hAnsi="Arial" w:cs="Arial"/>
          <w:shadow/>
          <w:color w:val="262626"/>
          <w:sz w:val="52"/>
          <w:szCs w:val="52"/>
        </w:rPr>
        <w:t>lidzbarskiego</w:t>
      </w:r>
      <w:r w:rsidR="00736233">
        <w:rPr>
          <w:rFonts w:ascii="Arial" w:hAnsi="Arial" w:cs="Arial"/>
          <w:shadow/>
          <w:color w:val="262626"/>
          <w:sz w:val="52"/>
          <w:szCs w:val="52"/>
        </w:rPr>
        <w:t xml:space="preserve"> grudzień 2009</w:t>
      </w:r>
    </w:p>
    <w:p w:rsidR="006B1B8C" w:rsidRPr="00666588" w:rsidDel="00736233" w:rsidRDefault="006B1B8C" w:rsidP="00D6502B">
      <w:pPr>
        <w:pStyle w:val="Tekstpodstawowy"/>
        <w:spacing w:before="40" w:line="360" w:lineRule="auto"/>
        <w:jc w:val="center"/>
        <w:rPr>
          <w:del w:id="0" w:author="ikaza" w:date="2010-07-26T13:32:00Z"/>
          <w:rFonts w:ascii="Arial" w:hAnsi="Arial" w:cs="Arial"/>
          <w:shadow/>
          <w:color w:val="262626"/>
          <w:sz w:val="52"/>
          <w:szCs w:val="52"/>
        </w:rPr>
      </w:pPr>
    </w:p>
    <w:p w:rsidR="006B1B8C" w:rsidRDefault="006B1B8C" w:rsidP="00D6502B">
      <w:pPr>
        <w:ind w:left="567"/>
        <w:jc w:val="center"/>
        <w:rPr>
          <w:b/>
          <w:bCs/>
          <w:i/>
          <w:iCs/>
        </w:rPr>
      </w:pPr>
    </w:p>
    <w:p w:rsidR="006B1B8C" w:rsidRDefault="006B1B8C" w:rsidP="00D6502B">
      <w:pPr>
        <w:ind w:left="567"/>
        <w:jc w:val="center"/>
        <w:rPr>
          <w:b/>
          <w:bCs/>
          <w:i/>
          <w:iCs/>
        </w:rPr>
      </w:pPr>
    </w:p>
    <w:p w:rsidR="006B1B8C" w:rsidRPr="00666588" w:rsidRDefault="006B1B8C" w:rsidP="00D6502B">
      <w:pPr>
        <w:ind w:left="567"/>
        <w:jc w:val="center"/>
        <w:rPr>
          <w:b/>
          <w:bCs/>
          <w:color w:val="262626"/>
          <w:sz w:val="32"/>
          <w:szCs w:val="32"/>
        </w:rPr>
      </w:pPr>
      <w:r w:rsidRPr="00666588">
        <w:rPr>
          <w:b/>
          <w:bCs/>
          <w:i/>
          <w:iCs/>
          <w:color w:val="262626"/>
          <w:sz w:val="32"/>
          <w:szCs w:val="32"/>
        </w:rPr>
        <w:t>Powrót do domu – psychospołeczne mechanizmy adaptacyjne migrantów powrotnych z terenu województwa warmińsko-mazurskiego</w:t>
      </w:r>
      <w:r w:rsidRPr="00666588">
        <w:rPr>
          <w:i/>
          <w:iCs/>
          <w:color w:val="262626"/>
          <w:sz w:val="32"/>
          <w:szCs w:val="32"/>
        </w:rPr>
        <w:t xml:space="preserve"> </w:t>
      </w:r>
    </w:p>
    <w:p w:rsidR="006B1B8C" w:rsidRPr="008F5D5F" w:rsidRDefault="006B1B8C" w:rsidP="008F5D5F">
      <w:pPr>
        <w:rPr>
          <w:b/>
          <w:bCs/>
        </w:rPr>
      </w:pPr>
    </w:p>
    <w:p w:rsidR="006B1B8C" w:rsidRPr="009D0157" w:rsidRDefault="006B1B8C" w:rsidP="00E654FF">
      <w:pPr>
        <w:pStyle w:val="Tekstpodstawowy"/>
        <w:rPr>
          <w:rFonts w:cs="Arial"/>
        </w:rPr>
      </w:pPr>
    </w:p>
    <w:p w:rsidR="006B1B8C" w:rsidRDefault="006B1B8C">
      <w:pPr>
        <w:spacing w:after="0" w:line="240" w:lineRule="auto"/>
        <w:jc w:val="left"/>
        <w:rPr>
          <w:b/>
          <w:bCs/>
        </w:rPr>
      </w:pPr>
      <w:bookmarkStart w:id="1" w:name="_Toc246497755"/>
    </w:p>
    <w:p w:rsidR="006B1B8C" w:rsidRDefault="006B1B8C">
      <w:pPr>
        <w:pStyle w:val="Nagwekspisutreci"/>
      </w:pPr>
      <w:r>
        <w:t>Spis treści</w:t>
      </w:r>
    </w:p>
    <w:p w:rsidR="006B1B8C" w:rsidRDefault="00953E38">
      <w:pPr>
        <w:pStyle w:val="Spistreci1"/>
        <w:rPr>
          <w:rFonts w:ascii="Calibri" w:hAnsi="Calibri" w:cs="Calibri"/>
          <w:b w:val="0"/>
          <w:bCs w:val="0"/>
          <w:color w:val="auto"/>
          <w:sz w:val="22"/>
          <w:szCs w:val="22"/>
          <w:lang w:eastAsia="pl-PL"/>
        </w:rPr>
      </w:pPr>
      <w:r w:rsidRPr="00953E38">
        <w:fldChar w:fldCharType="begin"/>
      </w:r>
      <w:r w:rsidR="006B1B8C">
        <w:instrText xml:space="preserve"> TOC \o "1-3" \h \z \u </w:instrText>
      </w:r>
      <w:r w:rsidRPr="00953E38">
        <w:fldChar w:fldCharType="separate"/>
      </w:r>
      <w:hyperlink w:anchor="_Toc258570067" w:history="1">
        <w:r w:rsidR="006B1B8C" w:rsidRPr="0080375A">
          <w:rPr>
            <w:rStyle w:val="Hipercze"/>
            <w:rFonts w:cs="Arial"/>
          </w:rPr>
          <w:t>1.</w:t>
        </w:r>
        <w:r w:rsidR="006B1B8C">
          <w:rPr>
            <w:rFonts w:ascii="Calibri" w:hAnsi="Calibri" w:cs="Calibri"/>
            <w:b w:val="0"/>
            <w:bCs w:val="0"/>
            <w:color w:val="auto"/>
            <w:sz w:val="22"/>
            <w:szCs w:val="22"/>
            <w:lang w:eastAsia="pl-PL"/>
          </w:rPr>
          <w:tab/>
        </w:r>
        <w:r w:rsidR="006B1B8C" w:rsidRPr="0080375A">
          <w:rPr>
            <w:rStyle w:val="Hipercze"/>
            <w:rFonts w:cs="Arial"/>
          </w:rPr>
          <w:t>Charakterystyka powiatu</w:t>
        </w:r>
        <w:r w:rsidR="006B1B8C">
          <w:rPr>
            <w:webHidden/>
          </w:rPr>
          <w:tab/>
        </w:r>
        <w:r>
          <w:rPr>
            <w:webHidden/>
          </w:rPr>
          <w:fldChar w:fldCharType="begin"/>
        </w:r>
        <w:r w:rsidR="006B1B8C">
          <w:rPr>
            <w:webHidden/>
          </w:rPr>
          <w:instrText xml:space="preserve"> PAGEREF _Toc258570067 \h </w:instrText>
        </w:r>
        <w:r>
          <w:rPr>
            <w:webHidden/>
          </w:rPr>
        </w:r>
        <w:r>
          <w:rPr>
            <w:webHidden/>
          </w:rPr>
          <w:fldChar w:fldCharType="separate"/>
        </w:r>
        <w:r w:rsidR="006B1B8C">
          <w:rPr>
            <w:webHidden/>
          </w:rPr>
          <w:t>3</w:t>
        </w:r>
        <w:r>
          <w:rPr>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68" w:history="1">
        <w:r w:rsidR="006B1B8C" w:rsidRPr="0080375A">
          <w:rPr>
            <w:rStyle w:val="Hipercze"/>
            <w:rFonts w:cs="Arial"/>
          </w:rPr>
          <w:t>2.</w:t>
        </w:r>
        <w:r w:rsidR="006B1B8C">
          <w:rPr>
            <w:rFonts w:ascii="Calibri" w:hAnsi="Calibri" w:cs="Calibri"/>
            <w:b w:val="0"/>
            <w:bCs w:val="0"/>
            <w:color w:val="auto"/>
            <w:sz w:val="22"/>
            <w:szCs w:val="22"/>
            <w:lang w:eastAsia="pl-PL"/>
          </w:rPr>
          <w:tab/>
        </w:r>
        <w:r w:rsidR="006B1B8C" w:rsidRPr="0080375A">
          <w:rPr>
            <w:rStyle w:val="Hipercze"/>
            <w:rFonts w:cs="Arial"/>
          </w:rPr>
          <w:t>Migracje w powiecie – skala, specyfika</w:t>
        </w:r>
        <w:r w:rsidR="006B1B8C">
          <w:rPr>
            <w:webHidden/>
          </w:rPr>
          <w:tab/>
        </w:r>
        <w:r>
          <w:rPr>
            <w:webHidden/>
          </w:rPr>
          <w:fldChar w:fldCharType="begin"/>
        </w:r>
        <w:r w:rsidR="006B1B8C">
          <w:rPr>
            <w:webHidden/>
          </w:rPr>
          <w:instrText xml:space="preserve"> PAGEREF _Toc258570068 \h </w:instrText>
        </w:r>
        <w:r>
          <w:rPr>
            <w:webHidden/>
          </w:rPr>
        </w:r>
        <w:r>
          <w:rPr>
            <w:webHidden/>
          </w:rPr>
          <w:fldChar w:fldCharType="separate"/>
        </w:r>
        <w:r w:rsidR="006B1B8C">
          <w:rPr>
            <w:webHidden/>
          </w:rPr>
          <w:t>4</w:t>
        </w:r>
        <w:r>
          <w:rPr>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69" w:history="1">
        <w:r w:rsidR="006B1B8C" w:rsidRPr="0080375A">
          <w:rPr>
            <w:rStyle w:val="Hipercze"/>
            <w:rFonts w:cs="Arial"/>
          </w:rPr>
          <w:t>3.</w:t>
        </w:r>
        <w:r w:rsidR="006B1B8C">
          <w:rPr>
            <w:rFonts w:ascii="Calibri" w:hAnsi="Calibri" w:cs="Calibri"/>
            <w:b w:val="0"/>
            <w:bCs w:val="0"/>
            <w:color w:val="auto"/>
            <w:sz w:val="22"/>
            <w:szCs w:val="22"/>
            <w:lang w:eastAsia="pl-PL"/>
          </w:rPr>
          <w:tab/>
        </w:r>
        <w:r w:rsidR="006B1B8C" w:rsidRPr="0080375A">
          <w:rPr>
            <w:rStyle w:val="Hipercze"/>
            <w:rFonts w:cs="Arial"/>
          </w:rPr>
          <w:t>Metodologia badania</w:t>
        </w:r>
        <w:r w:rsidR="006B1B8C">
          <w:rPr>
            <w:webHidden/>
          </w:rPr>
          <w:tab/>
        </w:r>
        <w:r>
          <w:rPr>
            <w:webHidden/>
          </w:rPr>
          <w:fldChar w:fldCharType="begin"/>
        </w:r>
        <w:r w:rsidR="006B1B8C">
          <w:rPr>
            <w:webHidden/>
          </w:rPr>
          <w:instrText xml:space="preserve"> PAGEREF _Toc258570069 \h </w:instrText>
        </w:r>
        <w:r>
          <w:rPr>
            <w:webHidden/>
          </w:rPr>
        </w:r>
        <w:r>
          <w:rPr>
            <w:webHidden/>
          </w:rPr>
          <w:fldChar w:fldCharType="separate"/>
        </w:r>
        <w:r w:rsidR="006B1B8C">
          <w:rPr>
            <w:webHidden/>
          </w:rPr>
          <w:t>4</w:t>
        </w:r>
        <w:r>
          <w:rPr>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70" w:history="1">
        <w:r w:rsidR="006B1B8C" w:rsidRPr="0080375A">
          <w:rPr>
            <w:rStyle w:val="Hipercze"/>
            <w:rFonts w:cs="Arial"/>
          </w:rPr>
          <w:t>4.</w:t>
        </w:r>
        <w:r w:rsidR="006B1B8C">
          <w:rPr>
            <w:rFonts w:ascii="Calibri" w:hAnsi="Calibri" w:cs="Calibri"/>
            <w:b w:val="0"/>
            <w:bCs w:val="0"/>
            <w:color w:val="auto"/>
            <w:sz w:val="22"/>
            <w:szCs w:val="22"/>
            <w:lang w:eastAsia="pl-PL"/>
          </w:rPr>
          <w:tab/>
        </w:r>
        <w:r w:rsidR="006B1B8C" w:rsidRPr="0080375A">
          <w:rPr>
            <w:rStyle w:val="Hipercze"/>
            <w:rFonts w:cs="Arial"/>
          </w:rPr>
          <w:t>Osoby badane</w:t>
        </w:r>
        <w:r w:rsidR="006B1B8C">
          <w:rPr>
            <w:webHidden/>
          </w:rPr>
          <w:tab/>
        </w:r>
        <w:r>
          <w:rPr>
            <w:webHidden/>
          </w:rPr>
          <w:fldChar w:fldCharType="begin"/>
        </w:r>
        <w:r w:rsidR="006B1B8C">
          <w:rPr>
            <w:webHidden/>
          </w:rPr>
          <w:instrText xml:space="preserve"> PAGEREF _Toc258570070 \h </w:instrText>
        </w:r>
        <w:r>
          <w:rPr>
            <w:webHidden/>
          </w:rPr>
        </w:r>
        <w:r>
          <w:rPr>
            <w:webHidden/>
          </w:rPr>
          <w:fldChar w:fldCharType="separate"/>
        </w:r>
        <w:r w:rsidR="006B1B8C">
          <w:rPr>
            <w:webHidden/>
          </w:rPr>
          <w:t>5</w:t>
        </w:r>
        <w:r>
          <w:rPr>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71" w:history="1">
        <w:r w:rsidR="006B1B8C" w:rsidRPr="0080375A">
          <w:rPr>
            <w:rStyle w:val="Hipercze"/>
            <w:rFonts w:cs="Arial"/>
          </w:rPr>
          <w:t>5.</w:t>
        </w:r>
        <w:r w:rsidR="006B1B8C">
          <w:rPr>
            <w:rFonts w:ascii="Calibri" w:hAnsi="Calibri" w:cs="Calibri"/>
            <w:b w:val="0"/>
            <w:bCs w:val="0"/>
            <w:color w:val="auto"/>
            <w:sz w:val="22"/>
            <w:szCs w:val="22"/>
            <w:lang w:eastAsia="pl-PL"/>
          </w:rPr>
          <w:tab/>
        </w:r>
        <w:r w:rsidR="006B1B8C" w:rsidRPr="0080375A">
          <w:rPr>
            <w:rStyle w:val="Hipercze"/>
            <w:rFonts w:cs="Arial"/>
          </w:rPr>
          <w:t>Charakterystyka migracji zarobkowych w powiecie</w:t>
        </w:r>
        <w:r w:rsidR="006B1B8C">
          <w:rPr>
            <w:webHidden/>
          </w:rPr>
          <w:tab/>
        </w:r>
        <w:r>
          <w:rPr>
            <w:webHidden/>
          </w:rPr>
          <w:fldChar w:fldCharType="begin"/>
        </w:r>
        <w:r w:rsidR="006B1B8C">
          <w:rPr>
            <w:webHidden/>
          </w:rPr>
          <w:instrText xml:space="preserve"> PAGEREF _Toc258570071 \h </w:instrText>
        </w:r>
        <w:r>
          <w:rPr>
            <w:webHidden/>
          </w:rPr>
        </w:r>
        <w:r>
          <w:rPr>
            <w:webHidden/>
          </w:rPr>
          <w:fldChar w:fldCharType="separate"/>
        </w:r>
        <w:r w:rsidR="006B1B8C" w:rsidRPr="0051332C">
          <w:rPr>
            <w:webHidden/>
          </w:rPr>
          <w:t>7</w:t>
        </w:r>
        <w:r>
          <w:rPr>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2" w:history="1">
        <w:r w:rsidR="006B1B8C" w:rsidRPr="0080375A">
          <w:rPr>
            <w:rStyle w:val="Hipercze"/>
            <w:rFonts w:cs="Arial"/>
            <w:noProof/>
          </w:rPr>
          <w:t>5.1.</w:t>
        </w:r>
        <w:r w:rsidR="006B1B8C">
          <w:rPr>
            <w:rFonts w:ascii="Calibri" w:hAnsi="Calibri" w:cs="Calibri"/>
            <w:noProof/>
            <w:color w:val="auto"/>
            <w:sz w:val="22"/>
            <w:szCs w:val="22"/>
            <w:lang w:eastAsia="pl-PL"/>
          </w:rPr>
          <w:tab/>
        </w:r>
        <w:r w:rsidR="006B1B8C" w:rsidRPr="0080375A">
          <w:rPr>
            <w:rStyle w:val="Hipercze"/>
            <w:rFonts w:cs="Arial"/>
            <w:noProof/>
          </w:rPr>
          <w:t>Trajektorie migracji</w:t>
        </w:r>
        <w:r w:rsidR="006B1B8C">
          <w:rPr>
            <w:noProof/>
            <w:webHidden/>
          </w:rPr>
          <w:tab/>
        </w:r>
        <w:r>
          <w:rPr>
            <w:noProof/>
            <w:webHidden/>
          </w:rPr>
          <w:fldChar w:fldCharType="begin"/>
        </w:r>
        <w:r w:rsidR="006B1B8C">
          <w:rPr>
            <w:noProof/>
            <w:webHidden/>
          </w:rPr>
          <w:instrText xml:space="preserve"> PAGEREF _Toc258570072 \h </w:instrText>
        </w:r>
        <w:r>
          <w:rPr>
            <w:noProof/>
            <w:webHidden/>
          </w:rPr>
        </w:r>
        <w:r>
          <w:rPr>
            <w:noProof/>
            <w:webHidden/>
          </w:rPr>
          <w:fldChar w:fldCharType="separate"/>
        </w:r>
        <w:r w:rsidR="006B1B8C">
          <w:rPr>
            <w:noProof/>
            <w:webHidden/>
          </w:rPr>
          <w:t>9</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3" w:history="1">
        <w:r w:rsidR="006B1B8C" w:rsidRPr="0080375A">
          <w:rPr>
            <w:rStyle w:val="Hipercze"/>
            <w:rFonts w:cs="Arial"/>
            <w:noProof/>
          </w:rPr>
          <w:t>5.2.</w:t>
        </w:r>
        <w:r w:rsidR="006B1B8C">
          <w:rPr>
            <w:rFonts w:ascii="Calibri" w:hAnsi="Calibri" w:cs="Calibri"/>
            <w:noProof/>
            <w:color w:val="auto"/>
            <w:sz w:val="22"/>
            <w:szCs w:val="22"/>
            <w:lang w:eastAsia="pl-PL"/>
          </w:rPr>
          <w:tab/>
        </w:r>
        <w:r w:rsidR="006B1B8C" w:rsidRPr="0080375A">
          <w:rPr>
            <w:rStyle w:val="Hipercze"/>
            <w:rFonts w:cs="Arial"/>
            <w:noProof/>
          </w:rPr>
          <w:t>Migracje – motywy i bariery</w:t>
        </w:r>
        <w:r w:rsidR="006B1B8C">
          <w:rPr>
            <w:noProof/>
            <w:webHidden/>
          </w:rPr>
          <w:tab/>
        </w:r>
        <w:r>
          <w:rPr>
            <w:noProof/>
            <w:webHidden/>
          </w:rPr>
          <w:fldChar w:fldCharType="begin"/>
        </w:r>
        <w:r w:rsidR="006B1B8C">
          <w:rPr>
            <w:noProof/>
            <w:webHidden/>
          </w:rPr>
          <w:instrText xml:space="preserve"> PAGEREF _Toc258570073 \h </w:instrText>
        </w:r>
        <w:r>
          <w:rPr>
            <w:noProof/>
            <w:webHidden/>
          </w:rPr>
        </w:r>
        <w:r>
          <w:rPr>
            <w:noProof/>
            <w:webHidden/>
          </w:rPr>
          <w:fldChar w:fldCharType="separate"/>
        </w:r>
        <w:r w:rsidR="006B1B8C">
          <w:rPr>
            <w:noProof/>
            <w:webHidden/>
          </w:rPr>
          <w:t>9</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4" w:history="1">
        <w:r w:rsidR="006B1B8C" w:rsidRPr="0080375A">
          <w:rPr>
            <w:rStyle w:val="Hipercze"/>
            <w:rFonts w:cs="Arial"/>
            <w:noProof/>
          </w:rPr>
          <w:t>5.3.</w:t>
        </w:r>
        <w:r w:rsidR="006B1B8C">
          <w:rPr>
            <w:rFonts w:ascii="Calibri" w:hAnsi="Calibri" w:cs="Calibri"/>
            <w:noProof/>
            <w:color w:val="auto"/>
            <w:sz w:val="22"/>
            <w:szCs w:val="22"/>
            <w:lang w:eastAsia="pl-PL"/>
          </w:rPr>
          <w:tab/>
        </w:r>
        <w:r w:rsidR="006B1B8C" w:rsidRPr="0080375A">
          <w:rPr>
            <w:rStyle w:val="Hipercze"/>
            <w:rFonts w:cs="Arial"/>
            <w:noProof/>
          </w:rPr>
          <w:t>Praca na migracji</w:t>
        </w:r>
        <w:r w:rsidR="006B1B8C">
          <w:rPr>
            <w:noProof/>
            <w:webHidden/>
          </w:rPr>
          <w:tab/>
        </w:r>
        <w:r>
          <w:rPr>
            <w:noProof/>
            <w:webHidden/>
          </w:rPr>
          <w:fldChar w:fldCharType="begin"/>
        </w:r>
        <w:r w:rsidR="006B1B8C">
          <w:rPr>
            <w:noProof/>
            <w:webHidden/>
          </w:rPr>
          <w:instrText xml:space="preserve"> PAGEREF _Toc258570074 \h </w:instrText>
        </w:r>
        <w:r>
          <w:rPr>
            <w:noProof/>
            <w:webHidden/>
          </w:rPr>
        </w:r>
        <w:r>
          <w:rPr>
            <w:noProof/>
            <w:webHidden/>
          </w:rPr>
          <w:fldChar w:fldCharType="separate"/>
        </w:r>
        <w:r w:rsidR="006B1B8C">
          <w:rPr>
            <w:noProof/>
            <w:webHidden/>
          </w:rPr>
          <w:t>12</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5" w:history="1">
        <w:r w:rsidR="006B1B8C" w:rsidRPr="0080375A">
          <w:rPr>
            <w:rStyle w:val="Hipercze"/>
            <w:rFonts w:cs="Arial"/>
            <w:noProof/>
          </w:rPr>
          <w:t>5.4.</w:t>
        </w:r>
        <w:r w:rsidR="006B1B8C">
          <w:rPr>
            <w:rFonts w:ascii="Calibri" w:hAnsi="Calibri" w:cs="Calibri"/>
            <w:noProof/>
            <w:color w:val="auto"/>
            <w:sz w:val="22"/>
            <w:szCs w:val="22"/>
            <w:lang w:eastAsia="pl-PL"/>
          </w:rPr>
          <w:tab/>
        </w:r>
        <w:r w:rsidR="006B1B8C" w:rsidRPr="0080375A">
          <w:rPr>
            <w:rStyle w:val="Hipercze"/>
            <w:rFonts w:cs="Arial"/>
            <w:noProof/>
          </w:rPr>
          <w:t>Wady i zalety migracji</w:t>
        </w:r>
        <w:r w:rsidR="006B1B8C">
          <w:rPr>
            <w:noProof/>
            <w:webHidden/>
          </w:rPr>
          <w:tab/>
        </w:r>
        <w:r>
          <w:rPr>
            <w:noProof/>
            <w:webHidden/>
          </w:rPr>
          <w:fldChar w:fldCharType="begin"/>
        </w:r>
        <w:r w:rsidR="006B1B8C">
          <w:rPr>
            <w:noProof/>
            <w:webHidden/>
          </w:rPr>
          <w:instrText xml:space="preserve"> PAGEREF _Toc258570075 \h </w:instrText>
        </w:r>
        <w:r>
          <w:rPr>
            <w:noProof/>
            <w:webHidden/>
          </w:rPr>
        </w:r>
        <w:r>
          <w:rPr>
            <w:noProof/>
            <w:webHidden/>
          </w:rPr>
          <w:fldChar w:fldCharType="separate"/>
        </w:r>
        <w:r w:rsidR="006B1B8C">
          <w:rPr>
            <w:noProof/>
            <w:webHidden/>
          </w:rPr>
          <w:t>13</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6" w:history="1">
        <w:r w:rsidR="006B1B8C" w:rsidRPr="0080375A">
          <w:rPr>
            <w:rStyle w:val="Hipercze"/>
            <w:rFonts w:cs="Arial"/>
            <w:noProof/>
          </w:rPr>
          <w:t>5.5.</w:t>
        </w:r>
        <w:r w:rsidR="006B1B8C">
          <w:rPr>
            <w:rFonts w:ascii="Calibri" w:hAnsi="Calibri" w:cs="Calibri"/>
            <w:noProof/>
            <w:color w:val="auto"/>
            <w:sz w:val="22"/>
            <w:szCs w:val="22"/>
            <w:lang w:eastAsia="pl-PL"/>
          </w:rPr>
          <w:tab/>
        </w:r>
        <w:r w:rsidR="006B1B8C" w:rsidRPr="0080375A">
          <w:rPr>
            <w:rStyle w:val="Hipercze"/>
            <w:rFonts w:cs="Arial"/>
            <w:noProof/>
          </w:rPr>
          <w:t>Migracje w kontekście społeczności lokalnej i rodziny</w:t>
        </w:r>
        <w:r w:rsidR="006B1B8C">
          <w:rPr>
            <w:noProof/>
            <w:webHidden/>
          </w:rPr>
          <w:tab/>
        </w:r>
        <w:r>
          <w:rPr>
            <w:noProof/>
            <w:webHidden/>
          </w:rPr>
          <w:fldChar w:fldCharType="begin"/>
        </w:r>
        <w:r w:rsidR="006B1B8C">
          <w:rPr>
            <w:noProof/>
            <w:webHidden/>
          </w:rPr>
          <w:instrText xml:space="preserve"> PAGEREF _Toc258570076 \h </w:instrText>
        </w:r>
        <w:r>
          <w:rPr>
            <w:noProof/>
            <w:webHidden/>
          </w:rPr>
        </w:r>
        <w:r>
          <w:rPr>
            <w:noProof/>
            <w:webHidden/>
          </w:rPr>
          <w:fldChar w:fldCharType="separate"/>
        </w:r>
        <w:r w:rsidR="006B1B8C">
          <w:rPr>
            <w:noProof/>
            <w:webHidden/>
          </w:rPr>
          <w:t>14</w:t>
        </w:r>
        <w:r>
          <w:rPr>
            <w:noProof/>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77" w:history="1">
        <w:r w:rsidR="006B1B8C" w:rsidRPr="0080375A">
          <w:rPr>
            <w:rStyle w:val="Hipercze"/>
            <w:rFonts w:cs="Arial"/>
          </w:rPr>
          <w:t>6. Powroty</w:t>
        </w:r>
        <w:r w:rsidR="006B1B8C">
          <w:rPr>
            <w:webHidden/>
          </w:rPr>
          <w:tab/>
        </w:r>
        <w:r>
          <w:rPr>
            <w:webHidden/>
          </w:rPr>
          <w:fldChar w:fldCharType="begin"/>
        </w:r>
        <w:r w:rsidR="006B1B8C">
          <w:rPr>
            <w:webHidden/>
          </w:rPr>
          <w:instrText xml:space="preserve"> PAGEREF _Toc258570077 \h </w:instrText>
        </w:r>
        <w:r>
          <w:rPr>
            <w:webHidden/>
          </w:rPr>
        </w:r>
        <w:r>
          <w:rPr>
            <w:webHidden/>
          </w:rPr>
          <w:fldChar w:fldCharType="separate"/>
        </w:r>
        <w:r w:rsidR="006B1B8C">
          <w:rPr>
            <w:webHidden/>
          </w:rPr>
          <w:t>14</w:t>
        </w:r>
        <w:r>
          <w:rPr>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8" w:history="1">
        <w:r w:rsidR="006B1B8C" w:rsidRPr="0080375A">
          <w:rPr>
            <w:rStyle w:val="Hipercze"/>
            <w:rFonts w:cs="Arial"/>
            <w:noProof/>
          </w:rPr>
          <w:t>6.1.Przyczyny powrotów</w:t>
        </w:r>
        <w:r w:rsidR="006B1B8C">
          <w:rPr>
            <w:noProof/>
            <w:webHidden/>
          </w:rPr>
          <w:tab/>
        </w:r>
        <w:r>
          <w:rPr>
            <w:noProof/>
            <w:webHidden/>
          </w:rPr>
          <w:fldChar w:fldCharType="begin"/>
        </w:r>
        <w:r w:rsidR="006B1B8C">
          <w:rPr>
            <w:noProof/>
            <w:webHidden/>
          </w:rPr>
          <w:instrText xml:space="preserve"> PAGEREF _Toc258570078 \h </w:instrText>
        </w:r>
        <w:r>
          <w:rPr>
            <w:noProof/>
            <w:webHidden/>
          </w:rPr>
        </w:r>
        <w:r>
          <w:rPr>
            <w:noProof/>
            <w:webHidden/>
          </w:rPr>
          <w:fldChar w:fldCharType="separate"/>
        </w:r>
        <w:r w:rsidR="006B1B8C">
          <w:rPr>
            <w:noProof/>
            <w:webHidden/>
          </w:rPr>
          <w:t>15</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79" w:history="1">
        <w:r w:rsidR="006B1B8C" w:rsidRPr="0080375A">
          <w:rPr>
            <w:rStyle w:val="Hipercze"/>
            <w:rFonts w:cs="Arial"/>
            <w:noProof/>
          </w:rPr>
          <w:t>6.2. Powrót na lokalny rynek pracy</w:t>
        </w:r>
        <w:r w:rsidR="006B1B8C">
          <w:rPr>
            <w:noProof/>
            <w:webHidden/>
          </w:rPr>
          <w:tab/>
        </w:r>
        <w:r>
          <w:rPr>
            <w:noProof/>
            <w:webHidden/>
          </w:rPr>
          <w:fldChar w:fldCharType="begin"/>
        </w:r>
        <w:r w:rsidR="006B1B8C">
          <w:rPr>
            <w:noProof/>
            <w:webHidden/>
          </w:rPr>
          <w:instrText xml:space="preserve"> PAGEREF _Toc258570079 \h </w:instrText>
        </w:r>
        <w:r>
          <w:rPr>
            <w:noProof/>
            <w:webHidden/>
          </w:rPr>
        </w:r>
        <w:r>
          <w:rPr>
            <w:noProof/>
            <w:webHidden/>
          </w:rPr>
          <w:fldChar w:fldCharType="separate"/>
        </w:r>
        <w:r w:rsidR="006B1B8C">
          <w:rPr>
            <w:noProof/>
            <w:webHidden/>
          </w:rPr>
          <w:t>15</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0" w:history="1">
        <w:r w:rsidR="006B1B8C" w:rsidRPr="0080375A">
          <w:rPr>
            <w:rStyle w:val="Hipercze"/>
            <w:rFonts w:cs="Arial"/>
            <w:noProof/>
          </w:rPr>
          <w:t>6.3. Zagospodarowanie środków finansowych zdobytych w ramach emigracji</w:t>
        </w:r>
        <w:r w:rsidR="006B1B8C">
          <w:rPr>
            <w:noProof/>
            <w:webHidden/>
          </w:rPr>
          <w:tab/>
        </w:r>
        <w:r>
          <w:rPr>
            <w:noProof/>
            <w:webHidden/>
          </w:rPr>
          <w:fldChar w:fldCharType="begin"/>
        </w:r>
        <w:r w:rsidR="006B1B8C">
          <w:rPr>
            <w:noProof/>
            <w:webHidden/>
          </w:rPr>
          <w:instrText xml:space="preserve"> PAGEREF _Toc258570080 \h </w:instrText>
        </w:r>
        <w:r>
          <w:rPr>
            <w:noProof/>
            <w:webHidden/>
          </w:rPr>
        </w:r>
        <w:r>
          <w:rPr>
            <w:noProof/>
            <w:webHidden/>
          </w:rPr>
          <w:fldChar w:fldCharType="separate"/>
        </w:r>
        <w:r w:rsidR="006B1B8C">
          <w:rPr>
            <w:noProof/>
            <w:webHidden/>
          </w:rPr>
          <w:t>17</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1" w:history="1">
        <w:r w:rsidR="006B1B8C" w:rsidRPr="0080375A">
          <w:rPr>
            <w:rStyle w:val="Hipercze"/>
            <w:rFonts w:cs="Arial"/>
            <w:noProof/>
          </w:rPr>
          <w:t>6.4 Powrót do domu i rodziny</w:t>
        </w:r>
        <w:r w:rsidR="006B1B8C">
          <w:rPr>
            <w:noProof/>
            <w:webHidden/>
          </w:rPr>
          <w:tab/>
        </w:r>
        <w:r>
          <w:rPr>
            <w:noProof/>
            <w:webHidden/>
          </w:rPr>
          <w:fldChar w:fldCharType="begin"/>
        </w:r>
        <w:r w:rsidR="006B1B8C">
          <w:rPr>
            <w:noProof/>
            <w:webHidden/>
          </w:rPr>
          <w:instrText xml:space="preserve"> PAGEREF _Toc258570081 \h </w:instrText>
        </w:r>
        <w:r>
          <w:rPr>
            <w:noProof/>
            <w:webHidden/>
          </w:rPr>
        </w:r>
        <w:r>
          <w:rPr>
            <w:noProof/>
            <w:webHidden/>
          </w:rPr>
          <w:fldChar w:fldCharType="separate"/>
        </w:r>
        <w:r w:rsidR="006B1B8C">
          <w:rPr>
            <w:noProof/>
            <w:webHidden/>
          </w:rPr>
          <w:t>18</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2" w:history="1">
        <w:r w:rsidR="006B1B8C" w:rsidRPr="0080375A">
          <w:rPr>
            <w:rStyle w:val="Hipercze"/>
            <w:rFonts w:cs="Arial"/>
            <w:noProof/>
          </w:rPr>
          <w:t>6.5. Kontekst społeczności lokalnej</w:t>
        </w:r>
        <w:r w:rsidR="006B1B8C">
          <w:rPr>
            <w:noProof/>
            <w:webHidden/>
          </w:rPr>
          <w:tab/>
        </w:r>
        <w:r>
          <w:rPr>
            <w:noProof/>
            <w:webHidden/>
          </w:rPr>
          <w:fldChar w:fldCharType="begin"/>
        </w:r>
        <w:r w:rsidR="006B1B8C">
          <w:rPr>
            <w:noProof/>
            <w:webHidden/>
          </w:rPr>
          <w:instrText xml:space="preserve"> PAGEREF _Toc258570082 \h </w:instrText>
        </w:r>
        <w:r>
          <w:rPr>
            <w:noProof/>
            <w:webHidden/>
          </w:rPr>
        </w:r>
        <w:r>
          <w:rPr>
            <w:noProof/>
            <w:webHidden/>
          </w:rPr>
          <w:fldChar w:fldCharType="separate"/>
        </w:r>
        <w:r w:rsidR="006B1B8C">
          <w:rPr>
            <w:noProof/>
            <w:webHidden/>
          </w:rPr>
          <w:t>19</w:t>
        </w:r>
        <w:r>
          <w:rPr>
            <w:noProof/>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83" w:history="1">
        <w:r w:rsidR="006B1B8C" w:rsidRPr="0080375A">
          <w:rPr>
            <w:rStyle w:val="Hipercze"/>
            <w:rFonts w:cs="Arial"/>
          </w:rPr>
          <w:t>7. Mechanizmy i programy adaptacyjne</w:t>
        </w:r>
        <w:r w:rsidR="006B1B8C">
          <w:rPr>
            <w:webHidden/>
          </w:rPr>
          <w:tab/>
        </w:r>
        <w:r>
          <w:rPr>
            <w:webHidden/>
          </w:rPr>
          <w:fldChar w:fldCharType="begin"/>
        </w:r>
        <w:r w:rsidR="006B1B8C">
          <w:rPr>
            <w:webHidden/>
          </w:rPr>
          <w:instrText xml:space="preserve"> PAGEREF _Toc258570083 \h </w:instrText>
        </w:r>
        <w:r>
          <w:rPr>
            <w:webHidden/>
          </w:rPr>
        </w:r>
        <w:r>
          <w:rPr>
            <w:webHidden/>
          </w:rPr>
          <w:fldChar w:fldCharType="separate"/>
        </w:r>
        <w:r w:rsidR="006B1B8C">
          <w:rPr>
            <w:webHidden/>
          </w:rPr>
          <w:t>21</w:t>
        </w:r>
        <w:r>
          <w:rPr>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4" w:history="1">
        <w:r w:rsidR="006B1B8C" w:rsidRPr="0080375A">
          <w:rPr>
            <w:rStyle w:val="Hipercze"/>
            <w:rFonts w:cs="Arial"/>
            <w:noProof/>
          </w:rPr>
          <w:t>7.1. Powroty – potrzeby i oczekiwania</w:t>
        </w:r>
        <w:r w:rsidR="006B1B8C">
          <w:rPr>
            <w:noProof/>
            <w:webHidden/>
          </w:rPr>
          <w:tab/>
        </w:r>
        <w:r>
          <w:rPr>
            <w:noProof/>
            <w:webHidden/>
          </w:rPr>
          <w:fldChar w:fldCharType="begin"/>
        </w:r>
        <w:r w:rsidR="006B1B8C">
          <w:rPr>
            <w:noProof/>
            <w:webHidden/>
          </w:rPr>
          <w:instrText xml:space="preserve"> PAGEREF _Toc258570084 \h </w:instrText>
        </w:r>
        <w:r>
          <w:rPr>
            <w:noProof/>
            <w:webHidden/>
          </w:rPr>
        </w:r>
        <w:r>
          <w:rPr>
            <w:noProof/>
            <w:webHidden/>
          </w:rPr>
          <w:fldChar w:fldCharType="separate"/>
        </w:r>
        <w:r w:rsidR="006B1B8C">
          <w:rPr>
            <w:noProof/>
            <w:webHidden/>
          </w:rPr>
          <w:t>21</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5" w:history="1">
        <w:r w:rsidR="006B1B8C" w:rsidRPr="0080375A">
          <w:rPr>
            <w:rStyle w:val="Hipercze"/>
            <w:rFonts w:cs="Arial"/>
            <w:noProof/>
          </w:rPr>
          <w:t>7.2. Sposoby radzenia sobie z trudnościami związanymi z powrotem</w:t>
        </w:r>
        <w:r w:rsidR="006B1B8C">
          <w:rPr>
            <w:noProof/>
            <w:webHidden/>
          </w:rPr>
          <w:tab/>
        </w:r>
        <w:r>
          <w:rPr>
            <w:noProof/>
            <w:webHidden/>
          </w:rPr>
          <w:fldChar w:fldCharType="begin"/>
        </w:r>
        <w:r w:rsidR="006B1B8C">
          <w:rPr>
            <w:noProof/>
            <w:webHidden/>
          </w:rPr>
          <w:instrText xml:space="preserve"> PAGEREF _Toc258570085 \h </w:instrText>
        </w:r>
        <w:r>
          <w:rPr>
            <w:noProof/>
            <w:webHidden/>
          </w:rPr>
        </w:r>
        <w:r>
          <w:rPr>
            <w:noProof/>
            <w:webHidden/>
          </w:rPr>
          <w:fldChar w:fldCharType="separate"/>
        </w:r>
        <w:r w:rsidR="006B1B8C">
          <w:rPr>
            <w:noProof/>
            <w:webHidden/>
          </w:rPr>
          <w:t>22</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6" w:history="1">
        <w:r w:rsidR="006B1B8C" w:rsidRPr="0080375A">
          <w:rPr>
            <w:rStyle w:val="Hipercze"/>
            <w:rFonts w:cs="Arial"/>
            <w:noProof/>
          </w:rPr>
          <w:t>7.3. Źródła wsparcia</w:t>
        </w:r>
        <w:r w:rsidR="006B1B8C">
          <w:rPr>
            <w:noProof/>
            <w:webHidden/>
          </w:rPr>
          <w:tab/>
        </w:r>
        <w:r>
          <w:rPr>
            <w:noProof/>
            <w:webHidden/>
          </w:rPr>
          <w:fldChar w:fldCharType="begin"/>
        </w:r>
        <w:r w:rsidR="006B1B8C">
          <w:rPr>
            <w:noProof/>
            <w:webHidden/>
          </w:rPr>
          <w:instrText xml:space="preserve"> PAGEREF _Toc258570086 \h </w:instrText>
        </w:r>
        <w:r>
          <w:rPr>
            <w:noProof/>
            <w:webHidden/>
          </w:rPr>
        </w:r>
        <w:r>
          <w:rPr>
            <w:noProof/>
            <w:webHidden/>
          </w:rPr>
          <w:fldChar w:fldCharType="separate"/>
        </w:r>
        <w:r w:rsidR="006B1B8C">
          <w:rPr>
            <w:noProof/>
            <w:webHidden/>
          </w:rPr>
          <w:t>22</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7" w:history="1">
        <w:r w:rsidR="006B1B8C" w:rsidRPr="0080375A">
          <w:rPr>
            <w:rStyle w:val="Hipercze"/>
            <w:rFonts w:cs="Arial"/>
            <w:noProof/>
          </w:rPr>
          <w:t>7.4 . Znajomość i korzystanie z programów adaptacyjnych</w:t>
        </w:r>
        <w:r w:rsidR="006B1B8C">
          <w:rPr>
            <w:noProof/>
            <w:webHidden/>
          </w:rPr>
          <w:tab/>
        </w:r>
        <w:r>
          <w:rPr>
            <w:noProof/>
            <w:webHidden/>
          </w:rPr>
          <w:fldChar w:fldCharType="begin"/>
        </w:r>
        <w:r w:rsidR="006B1B8C">
          <w:rPr>
            <w:noProof/>
            <w:webHidden/>
          </w:rPr>
          <w:instrText xml:space="preserve"> PAGEREF _Toc258570087 \h </w:instrText>
        </w:r>
        <w:r>
          <w:rPr>
            <w:noProof/>
            <w:webHidden/>
          </w:rPr>
        </w:r>
        <w:r>
          <w:rPr>
            <w:noProof/>
            <w:webHidden/>
          </w:rPr>
          <w:fldChar w:fldCharType="separate"/>
        </w:r>
        <w:r w:rsidR="006B1B8C">
          <w:rPr>
            <w:noProof/>
            <w:webHidden/>
          </w:rPr>
          <w:t>23</w:t>
        </w:r>
        <w:r>
          <w:rPr>
            <w:noProof/>
            <w:webHidden/>
          </w:rPr>
          <w:fldChar w:fldCharType="end"/>
        </w:r>
      </w:hyperlink>
    </w:p>
    <w:p w:rsidR="006B1B8C" w:rsidRDefault="00953E38">
      <w:pPr>
        <w:pStyle w:val="Spistreci2"/>
        <w:rPr>
          <w:rFonts w:ascii="Calibri" w:hAnsi="Calibri" w:cs="Calibri"/>
          <w:noProof/>
          <w:color w:val="auto"/>
          <w:sz w:val="22"/>
          <w:szCs w:val="22"/>
          <w:lang w:eastAsia="pl-PL"/>
        </w:rPr>
      </w:pPr>
      <w:hyperlink w:anchor="_Toc258570088" w:history="1">
        <w:r w:rsidR="006B1B8C" w:rsidRPr="0080375A">
          <w:rPr>
            <w:rStyle w:val="Hipercze"/>
            <w:rFonts w:cs="Arial"/>
            <w:noProof/>
          </w:rPr>
          <w:t>7.5. Próba typologii ze względu na charakter powrotów, potrzeb i trudności z tym związanych – MAPA problemów i hipotezy</w:t>
        </w:r>
        <w:r w:rsidR="006B1B8C">
          <w:rPr>
            <w:noProof/>
            <w:webHidden/>
          </w:rPr>
          <w:tab/>
        </w:r>
        <w:r>
          <w:rPr>
            <w:noProof/>
            <w:webHidden/>
          </w:rPr>
          <w:fldChar w:fldCharType="begin"/>
        </w:r>
        <w:r w:rsidR="006B1B8C">
          <w:rPr>
            <w:noProof/>
            <w:webHidden/>
          </w:rPr>
          <w:instrText xml:space="preserve"> PAGEREF _Toc258570088 \h </w:instrText>
        </w:r>
        <w:r>
          <w:rPr>
            <w:noProof/>
            <w:webHidden/>
          </w:rPr>
        </w:r>
        <w:r>
          <w:rPr>
            <w:noProof/>
            <w:webHidden/>
          </w:rPr>
          <w:fldChar w:fldCharType="separate"/>
        </w:r>
        <w:r w:rsidR="006B1B8C">
          <w:rPr>
            <w:noProof/>
            <w:webHidden/>
          </w:rPr>
          <w:t>24</w:t>
        </w:r>
        <w:r>
          <w:rPr>
            <w:noProof/>
            <w:webHidden/>
          </w:rPr>
          <w:fldChar w:fldCharType="end"/>
        </w:r>
      </w:hyperlink>
    </w:p>
    <w:p w:rsidR="006B1B8C" w:rsidRDefault="00953E38">
      <w:pPr>
        <w:pStyle w:val="Spistreci1"/>
        <w:rPr>
          <w:rFonts w:ascii="Calibri" w:hAnsi="Calibri" w:cs="Calibri"/>
          <w:b w:val="0"/>
          <w:bCs w:val="0"/>
          <w:color w:val="auto"/>
          <w:sz w:val="22"/>
          <w:szCs w:val="22"/>
          <w:lang w:eastAsia="pl-PL"/>
        </w:rPr>
      </w:pPr>
      <w:hyperlink w:anchor="_Toc258570089" w:history="1">
        <w:r w:rsidR="006B1B8C" w:rsidRPr="0080375A">
          <w:rPr>
            <w:rStyle w:val="Hipercze"/>
            <w:rFonts w:cs="Arial"/>
          </w:rPr>
          <w:t>Podsumowanie i wnioski</w:t>
        </w:r>
        <w:r w:rsidR="006B1B8C">
          <w:rPr>
            <w:webHidden/>
          </w:rPr>
          <w:tab/>
        </w:r>
        <w:r>
          <w:rPr>
            <w:webHidden/>
          </w:rPr>
          <w:fldChar w:fldCharType="begin"/>
        </w:r>
        <w:r w:rsidR="006B1B8C">
          <w:rPr>
            <w:webHidden/>
          </w:rPr>
          <w:instrText xml:space="preserve"> PAGEREF _Toc258570089 \h </w:instrText>
        </w:r>
        <w:r>
          <w:rPr>
            <w:webHidden/>
          </w:rPr>
        </w:r>
        <w:r>
          <w:rPr>
            <w:webHidden/>
          </w:rPr>
          <w:fldChar w:fldCharType="separate"/>
        </w:r>
        <w:r w:rsidR="006B1B8C">
          <w:rPr>
            <w:webHidden/>
          </w:rPr>
          <w:t>26</w:t>
        </w:r>
        <w:r>
          <w:rPr>
            <w:webHidden/>
          </w:rPr>
          <w:fldChar w:fldCharType="end"/>
        </w:r>
      </w:hyperlink>
    </w:p>
    <w:p w:rsidR="006B1B8C" w:rsidRDefault="00953E38">
      <w:r>
        <w:fldChar w:fldCharType="end"/>
      </w:r>
    </w:p>
    <w:p w:rsidR="006B1B8C" w:rsidRDefault="006B1B8C" w:rsidP="0051332C">
      <w:r>
        <w:br w:type="page"/>
      </w:r>
    </w:p>
    <w:p w:rsidR="006B1B8C" w:rsidRDefault="006B1B8C">
      <w:pPr>
        <w:spacing w:after="200" w:line="276" w:lineRule="auto"/>
        <w:jc w:val="left"/>
      </w:pPr>
    </w:p>
    <w:p w:rsidR="00000000" w:rsidRDefault="006B1B8C">
      <w:pPr>
        <w:pStyle w:val="Nagwek1"/>
        <w:numPr>
          <w:ilvl w:val="0"/>
          <w:numId w:val="28"/>
        </w:numPr>
        <w:pPrChange w:id="2" w:author="ikaza" w:date="2010-07-26T13:23:00Z">
          <w:pPr>
            <w:pStyle w:val="Nagwek1"/>
            <w:numPr>
              <w:numId w:val="30"/>
            </w:numPr>
            <w:tabs>
              <w:tab w:val="num" w:pos="360"/>
              <w:tab w:val="num" w:pos="720"/>
            </w:tabs>
            <w:ind w:left="720" w:hanging="720"/>
          </w:pPr>
        </w:pPrChange>
      </w:pPr>
      <w:bookmarkStart w:id="3" w:name="_Toc258570067"/>
      <w:r w:rsidRPr="00613BE7">
        <w:t>Charakterystyka powiatu</w:t>
      </w:r>
      <w:bookmarkEnd w:id="1"/>
      <w:bookmarkEnd w:id="3"/>
    </w:p>
    <w:p w:rsidR="006B1B8C" w:rsidRPr="002313A7" w:rsidRDefault="006B1B8C" w:rsidP="00E654FF"/>
    <w:p w:rsidR="006B1B8C" w:rsidRPr="005E167E" w:rsidRDefault="006B1B8C" w:rsidP="00E654FF">
      <w:pPr>
        <w:ind w:firstLine="708"/>
      </w:pPr>
      <w:r w:rsidRPr="005E167E">
        <w:t xml:space="preserve">Powiat </w:t>
      </w:r>
      <w:r>
        <w:t>l</w:t>
      </w:r>
      <w:r w:rsidRPr="005E167E">
        <w:t>idzbarski jest położony w północno-wschodnim region</w:t>
      </w:r>
      <w:r>
        <w:t>i</w:t>
      </w:r>
      <w:r w:rsidRPr="005E167E">
        <w:t>e Polski, w województwie warmińsko-mazurskim. Zajmuje obszar 924,4 km2 i liczy 42 596 mieszkańców. (stan na 30 czerwca 2008 r. dane Urząd Statystyczny Olsztyn)</w:t>
      </w:r>
      <w:r>
        <w:t xml:space="preserve">.  Siedzibą powiatu jest Lidzbark Warmiński. </w:t>
      </w:r>
      <w:r w:rsidRPr="005E167E">
        <w:t>Powiat Lidzbarski tworzy pięć gmin:</w:t>
      </w:r>
    </w:p>
    <w:p w:rsidR="00000000" w:rsidRDefault="006B1B8C">
      <w:pPr>
        <w:pStyle w:val="Akapitzlist"/>
        <w:numPr>
          <w:ilvl w:val="0"/>
          <w:numId w:val="19"/>
          <w:numberingChange w:id="4" w:author="Jakub Lobert" w:date="2010-07-05T15:14:00Z" w:original=""/>
        </w:numPr>
        <w:pPrChange w:id="5" w:author="ikaza" w:date="2010-07-26T13:23:00Z">
          <w:pPr>
            <w:pStyle w:val="Akapitzlist"/>
            <w:numPr>
              <w:numId w:val="22"/>
            </w:numPr>
            <w:ind w:hanging="360"/>
          </w:pPr>
        </w:pPrChange>
      </w:pPr>
      <w:r w:rsidRPr="005E167E">
        <w:t>Lidzbark Warmiński - miejska</w:t>
      </w:r>
    </w:p>
    <w:p w:rsidR="00000000" w:rsidRDefault="006B1B8C">
      <w:pPr>
        <w:pStyle w:val="Akapitzlist"/>
        <w:numPr>
          <w:ilvl w:val="0"/>
          <w:numId w:val="19"/>
          <w:numberingChange w:id="6" w:author="Jakub Lobert" w:date="2010-07-05T15:14:00Z" w:original=""/>
        </w:numPr>
        <w:pPrChange w:id="7" w:author="ikaza" w:date="2010-07-26T13:23:00Z">
          <w:pPr>
            <w:pStyle w:val="Akapitzlist"/>
            <w:numPr>
              <w:numId w:val="22"/>
            </w:numPr>
            <w:ind w:hanging="360"/>
          </w:pPr>
        </w:pPrChange>
      </w:pPr>
      <w:r w:rsidRPr="005E167E">
        <w:t>Lidzbark Warmiński - wiejska</w:t>
      </w:r>
    </w:p>
    <w:p w:rsidR="00000000" w:rsidRDefault="006B1B8C">
      <w:pPr>
        <w:pStyle w:val="Akapitzlist"/>
        <w:numPr>
          <w:ilvl w:val="0"/>
          <w:numId w:val="19"/>
          <w:numberingChange w:id="8" w:author="Jakub Lobert" w:date="2010-07-05T15:14:00Z" w:original=""/>
        </w:numPr>
        <w:pPrChange w:id="9" w:author="ikaza" w:date="2010-07-26T13:23:00Z">
          <w:pPr>
            <w:pStyle w:val="Akapitzlist"/>
            <w:numPr>
              <w:numId w:val="22"/>
            </w:numPr>
            <w:ind w:hanging="360"/>
          </w:pPr>
        </w:pPrChange>
      </w:pPr>
      <w:r w:rsidRPr="005E167E">
        <w:t>Kiwity - wiejska</w:t>
      </w:r>
    </w:p>
    <w:p w:rsidR="00000000" w:rsidRDefault="006B1B8C">
      <w:pPr>
        <w:pStyle w:val="Akapitzlist"/>
        <w:numPr>
          <w:ilvl w:val="0"/>
          <w:numId w:val="19"/>
          <w:numberingChange w:id="10" w:author="Jakub Lobert" w:date="2010-07-05T15:14:00Z" w:original=""/>
        </w:numPr>
        <w:pPrChange w:id="11" w:author="ikaza" w:date="2010-07-26T13:23:00Z">
          <w:pPr>
            <w:pStyle w:val="Akapitzlist"/>
            <w:numPr>
              <w:numId w:val="22"/>
            </w:numPr>
            <w:ind w:hanging="360"/>
          </w:pPr>
        </w:pPrChange>
      </w:pPr>
      <w:r w:rsidRPr="005E167E">
        <w:t>Lubomino - wiejska</w:t>
      </w:r>
    </w:p>
    <w:p w:rsidR="00000000" w:rsidRDefault="006B1B8C">
      <w:pPr>
        <w:pStyle w:val="Akapitzlist"/>
        <w:numPr>
          <w:ilvl w:val="0"/>
          <w:numId w:val="19"/>
          <w:numberingChange w:id="12" w:author="Jakub Lobert" w:date="2010-07-05T15:14:00Z" w:original=""/>
        </w:numPr>
        <w:pPrChange w:id="13" w:author="ikaza" w:date="2010-07-26T13:23:00Z">
          <w:pPr>
            <w:pStyle w:val="Akapitzlist"/>
            <w:numPr>
              <w:numId w:val="22"/>
            </w:numPr>
            <w:ind w:hanging="360"/>
          </w:pPr>
        </w:pPrChange>
      </w:pPr>
      <w:r w:rsidRPr="005E167E">
        <w:t>Orneta - miejsko-wiejska</w:t>
      </w:r>
    </w:p>
    <w:p w:rsidR="006B1B8C" w:rsidRPr="00BC2F10" w:rsidRDefault="006B1B8C" w:rsidP="00CE3845">
      <w:pPr>
        <w:ind w:firstLine="708"/>
      </w:pPr>
      <w:r w:rsidRPr="00BC2F10">
        <w:t>Powiat Lidzbar</w:t>
      </w:r>
      <w:r>
        <w:t>s</w:t>
      </w:r>
      <w:r w:rsidRPr="00BC2F10">
        <w:t xml:space="preserve">ki charakteryzuje się malowniczymi krajobrazami oraz szeregiem ciekawych obiektów historycznych oraz osobliwości kulturowych. Jest częścią "Zielonych Płuc Polski". Charakteryzują go żyzne gleb, łagodny klimat, zasoby wód, różnorodność świata roślinnego i zwierzęcego. </w:t>
      </w:r>
    </w:p>
    <w:p w:rsidR="006B1B8C" w:rsidRPr="00BC2F10" w:rsidRDefault="006B1B8C" w:rsidP="00CE3845">
      <w:pPr>
        <w:ind w:firstLine="708"/>
      </w:pPr>
      <w:r w:rsidRPr="00BC2F10">
        <w:t xml:space="preserve">Na terenie powiatu istnieją obszary prawnie chronione np. </w:t>
      </w:r>
      <w:r>
        <w:t>Rezerwat</w:t>
      </w:r>
      <w:r w:rsidRPr="00BC2F10">
        <w:t xml:space="preserve"> Bobrów na rzece Pasłęce. Osobliwością przyrodniczą jest także Użytek Ekologiczny Ptactwa w Bartnikach, położony 2 km. od gminy Kiwity oraz </w:t>
      </w:r>
      <w:r>
        <w:t>„</w:t>
      </w:r>
      <w:r w:rsidRPr="00BC2F10">
        <w:t>Żegockie Błota</w:t>
      </w:r>
      <w:r>
        <w:t>”</w:t>
      </w:r>
      <w:r w:rsidRPr="00BC2F10">
        <w:t xml:space="preserve"> - ornitologiczny rezerwat przyrody - ostoja ptactwa wodnego.</w:t>
      </w:r>
      <w:r>
        <w:t xml:space="preserve"> </w:t>
      </w:r>
    </w:p>
    <w:p w:rsidR="006B1B8C" w:rsidRDefault="006B1B8C" w:rsidP="00CE3845">
      <w:pPr>
        <w:ind w:firstLine="708"/>
      </w:pPr>
      <w:r w:rsidRPr="00BC2F10">
        <w:t>Główną gałęzią gospodarki w powiecie jest rolnictwo. Zdecydowana większość użytków rolnych znajduje się w posiadaniu rolników indywidualnych.</w:t>
      </w:r>
    </w:p>
    <w:p w:rsidR="006B1B8C" w:rsidRPr="00BC2F10" w:rsidRDefault="006B1B8C" w:rsidP="00CE3845">
      <w:pPr>
        <w:ind w:firstLine="708"/>
      </w:pPr>
      <w:r>
        <w:t>Stopa bezrobocia w powiecie lidzbarskim na koniec września 2009 roku wynosiła 25,2% (zarejestrowanych  3900 osób). (źródło: GUS, Olsztyn 2009)</w:t>
      </w:r>
    </w:p>
    <w:p w:rsidR="006B1B8C" w:rsidRDefault="006B1B8C" w:rsidP="00E654FF"/>
    <w:p w:rsidR="006B1B8C" w:rsidRDefault="006B1B8C" w:rsidP="00E654FF">
      <w:r>
        <w:br w:type="page"/>
      </w:r>
    </w:p>
    <w:p w:rsidR="00000000" w:rsidRDefault="006B1B8C">
      <w:pPr>
        <w:pStyle w:val="Nagwek1"/>
        <w:numPr>
          <w:ilvl w:val="0"/>
          <w:numId w:val="28"/>
        </w:numPr>
        <w:pPrChange w:id="14" w:author="ikaza" w:date="2010-07-26T13:23:00Z">
          <w:pPr>
            <w:pStyle w:val="Nagwek1"/>
            <w:numPr>
              <w:numId w:val="30"/>
            </w:numPr>
            <w:tabs>
              <w:tab w:val="num" w:pos="360"/>
              <w:tab w:val="num" w:pos="720"/>
            </w:tabs>
            <w:ind w:left="720" w:hanging="720"/>
          </w:pPr>
        </w:pPrChange>
      </w:pPr>
      <w:bookmarkStart w:id="15" w:name="_Toc246497756"/>
      <w:bookmarkStart w:id="16" w:name="_Toc258570068"/>
      <w:r w:rsidRPr="00613BE7">
        <w:t>Migracje w powiecie – skala, specyfika</w:t>
      </w:r>
      <w:bookmarkEnd w:id="15"/>
      <w:bookmarkEnd w:id="16"/>
    </w:p>
    <w:p w:rsidR="00953E38" w:rsidRDefault="006B1B8C">
      <w:pPr>
        <w:ind w:firstLine="708"/>
        <w:jc w:val="left"/>
      </w:pPr>
      <w:r>
        <w:t xml:space="preserve">Według danych GUS w 2008 roku w powiecie lidzbarskim napłynęło (zameldowało się) 490 osób (z czego 15 przyjechało z zagranicy, a 475 z </w:t>
      </w:r>
    </w:p>
    <w:p w:rsidR="00953E38" w:rsidRDefault="006B1B8C">
      <w:pPr>
        <w:jc w:val="left"/>
      </w:pPr>
      <w:r>
        <w:t xml:space="preserve">Polski). Natomiast odpłynęło (wymeldowało się) 628 osób (z czego wyjechało za </w:t>
      </w:r>
    </w:p>
    <w:p w:rsidR="00953E38" w:rsidRDefault="006B1B8C">
      <w:pPr>
        <w:jc w:val="left"/>
      </w:pPr>
      <w:r>
        <w:t xml:space="preserve">granicę 22 osób, a do innych województw 606 osoby). Ogółem saldo migracji w </w:t>
      </w:r>
    </w:p>
    <w:p w:rsidR="00953E38" w:rsidRDefault="006B1B8C">
      <w:pPr>
        <w:jc w:val="left"/>
      </w:pPr>
      <w:r>
        <w:t xml:space="preserve">powiecie lidzbarskim </w:t>
      </w:r>
      <w:r w:rsidRPr="00D94DCE">
        <w:t xml:space="preserve">wyniosło – 3,31 (na 1000 ludności); w tym -3,05 dla migracji </w:t>
      </w:r>
    </w:p>
    <w:p w:rsidR="00953E38" w:rsidRDefault="006B1B8C">
      <w:pPr>
        <w:jc w:val="left"/>
      </w:pPr>
      <w:r w:rsidRPr="00D94DCE">
        <w:t>wewnętrznych, a -0, 16 dla migracji zagranicznych. (źródło: GUS</w:t>
      </w:r>
      <w:r>
        <w:t>,</w:t>
      </w:r>
      <w:r w:rsidRPr="00D94DCE">
        <w:t xml:space="preserve"> Olsztyn 2009)</w:t>
      </w:r>
    </w:p>
    <w:p w:rsidR="006B1B8C" w:rsidRDefault="006B1B8C" w:rsidP="00E654FF"/>
    <w:p w:rsidR="006B1B8C" w:rsidRPr="00552EA6" w:rsidRDefault="006B1B8C" w:rsidP="00E654FF">
      <w:r w:rsidRPr="00552EA6">
        <w:t>Udział płci w migracjach zagranicznych to:</w:t>
      </w:r>
    </w:p>
    <w:p w:rsidR="00000000" w:rsidRDefault="006B1B8C">
      <w:pPr>
        <w:pStyle w:val="Akapitzlist"/>
        <w:numPr>
          <w:ilvl w:val="0"/>
          <w:numId w:val="25"/>
          <w:numberingChange w:id="17" w:author="Jakub Lobert" w:date="2010-07-05T15:14:00Z" w:original=""/>
        </w:numPr>
        <w:pPrChange w:id="18" w:author="ikaza" w:date="2010-07-26T13:23:00Z">
          <w:pPr>
            <w:pStyle w:val="Akapitzlist"/>
            <w:numPr>
              <w:numId w:val="31"/>
            </w:numPr>
            <w:tabs>
              <w:tab w:val="num" w:pos="360"/>
              <w:tab w:val="num" w:pos="720"/>
            </w:tabs>
            <w:ind w:hanging="720"/>
          </w:pPr>
        </w:pPrChange>
      </w:pPr>
      <w:r w:rsidRPr="00552EA6">
        <w:t xml:space="preserve">wśród osób, które przyjechały z zagranicy (ogółem15) było 9 mężczyzn i 6 kobiet </w:t>
      </w:r>
    </w:p>
    <w:p w:rsidR="00000000" w:rsidRDefault="006B1B8C">
      <w:pPr>
        <w:pStyle w:val="Akapitzlist"/>
        <w:numPr>
          <w:ilvl w:val="0"/>
          <w:numId w:val="25"/>
          <w:numberingChange w:id="19" w:author="Jakub Lobert" w:date="2010-07-05T15:14:00Z" w:original=""/>
        </w:numPr>
        <w:pPrChange w:id="20" w:author="ikaza" w:date="2010-07-26T13:23:00Z">
          <w:pPr>
            <w:pStyle w:val="Akapitzlist"/>
            <w:numPr>
              <w:numId w:val="31"/>
            </w:numPr>
            <w:tabs>
              <w:tab w:val="num" w:pos="360"/>
              <w:tab w:val="num" w:pos="720"/>
            </w:tabs>
            <w:ind w:hanging="720"/>
          </w:pPr>
        </w:pPrChange>
      </w:pPr>
      <w:r w:rsidRPr="00552EA6">
        <w:t>wyjechało natomiast 22 osoby, w tym 17 to mężczyźni i 5 kobiety</w:t>
      </w:r>
      <w:r w:rsidRPr="00D94DCE">
        <w:t xml:space="preserve"> (źródło: GUS</w:t>
      </w:r>
      <w:r>
        <w:t>,</w:t>
      </w:r>
      <w:r w:rsidRPr="00D94DCE">
        <w:t xml:space="preserve"> Olsztyn 2009)</w:t>
      </w:r>
    </w:p>
    <w:p w:rsidR="006B1B8C" w:rsidRPr="00552EA6" w:rsidRDefault="006B1B8C" w:rsidP="00E654FF"/>
    <w:p w:rsidR="006B1B8C" w:rsidRPr="00552EA6" w:rsidRDefault="006B1B8C" w:rsidP="00E654FF">
      <w:r w:rsidRPr="00552EA6">
        <w:t xml:space="preserve">Jeśli chodzi o migracje wewnętrzne szczegółowo przeanalizowany jest kierunek migracji: </w:t>
      </w:r>
    </w:p>
    <w:p w:rsidR="00000000" w:rsidRDefault="006B1B8C">
      <w:pPr>
        <w:pStyle w:val="Akapitzlist"/>
        <w:numPr>
          <w:ilvl w:val="0"/>
          <w:numId w:val="26"/>
          <w:numberingChange w:id="21" w:author="Jakub Lobert" w:date="2010-07-05T15:14:00Z" w:original=""/>
        </w:numPr>
        <w:pPrChange w:id="22" w:author="ikaza" w:date="2010-07-26T13:23:00Z">
          <w:pPr>
            <w:pStyle w:val="Akapitzlist"/>
            <w:numPr>
              <w:numId w:val="32"/>
            </w:numPr>
            <w:tabs>
              <w:tab w:val="num" w:pos="360"/>
              <w:tab w:val="num" w:pos="720"/>
            </w:tabs>
            <w:ind w:hanging="720"/>
          </w:pPr>
        </w:pPrChange>
      </w:pPr>
      <w:r w:rsidRPr="00552EA6">
        <w:t xml:space="preserve">spośród 475 osób, które przyjechały na teren powiatu z innych części Polski: 237 osoby przyjechały z innych miast, 238 osób ze wsi, </w:t>
      </w:r>
    </w:p>
    <w:p w:rsidR="00000000" w:rsidRDefault="006B1B8C">
      <w:pPr>
        <w:pStyle w:val="Akapitzlist"/>
        <w:numPr>
          <w:ilvl w:val="0"/>
          <w:numId w:val="26"/>
          <w:numberingChange w:id="23" w:author="Jakub Lobert" w:date="2010-07-05T15:14:00Z" w:original=""/>
        </w:numPr>
        <w:pPrChange w:id="24" w:author="ikaza" w:date="2010-07-26T13:23:00Z">
          <w:pPr>
            <w:pStyle w:val="Akapitzlist"/>
            <w:numPr>
              <w:numId w:val="32"/>
            </w:numPr>
            <w:tabs>
              <w:tab w:val="num" w:pos="360"/>
              <w:tab w:val="num" w:pos="720"/>
            </w:tabs>
            <w:ind w:hanging="720"/>
          </w:pPr>
        </w:pPrChange>
      </w:pPr>
      <w:r w:rsidRPr="00552EA6">
        <w:t xml:space="preserve">606 osób, które wyjechały w inne części Polski: </w:t>
      </w:r>
      <w:ins w:id="25" w:author="ikaza" w:date="2010-07-26T13:23:00Z">
        <w:r w:rsidR="0051332C">
          <w:t>2</w:t>
        </w:r>
      </w:ins>
      <w:r w:rsidRPr="00552EA6">
        <w:t>98 osób osiedliło się w miastach, natomiast 308</w:t>
      </w:r>
      <w:r>
        <w:t xml:space="preserve"> na wsi</w:t>
      </w:r>
      <w:r w:rsidRPr="00D94DCE">
        <w:t>. (źródło: GUS</w:t>
      </w:r>
      <w:r>
        <w:t>,</w:t>
      </w:r>
      <w:r w:rsidRPr="00D94DCE">
        <w:t xml:space="preserve"> Olsztyn 2009)</w:t>
      </w:r>
    </w:p>
    <w:p w:rsidR="006B1B8C" w:rsidRDefault="006B1B8C" w:rsidP="00E654FF"/>
    <w:p w:rsidR="00000000" w:rsidRDefault="006B1B8C">
      <w:pPr>
        <w:pStyle w:val="Nagwek1"/>
        <w:numPr>
          <w:ilvl w:val="0"/>
          <w:numId w:val="28"/>
        </w:numPr>
        <w:pPrChange w:id="26" w:author="ikaza" w:date="2010-07-26T13:23:00Z">
          <w:pPr>
            <w:pStyle w:val="Nagwek1"/>
            <w:numPr>
              <w:numId w:val="30"/>
            </w:numPr>
            <w:tabs>
              <w:tab w:val="num" w:pos="360"/>
              <w:tab w:val="num" w:pos="720"/>
            </w:tabs>
            <w:ind w:left="720" w:hanging="720"/>
          </w:pPr>
        </w:pPrChange>
      </w:pPr>
      <w:bookmarkStart w:id="27" w:name="_Toc246497757"/>
      <w:bookmarkStart w:id="28" w:name="_Toc258570069"/>
      <w:r w:rsidRPr="007C5DC4">
        <w:t>Metodologia badania</w:t>
      </w:r>
      <w:bookmarkEnd w:id="27"/>
      <w:bookmarkEnd w:id="28"/>
    </w:p>
    <w:p w:rsidR="006B1B8C" w:rsidRDefault="006B1B8C" w:rsidP="00E654FF">
      <w:pPr>
        <w:ind w:firstLine="708"/>
      </w:pPr>
      <w:r>
        <w:t>Badanie zostało przeprowadzone metodą indywidualnych wywiadów pogłębionych (</w:t>
      </w:r>
      <w:r w:rsidRPr="003803B3">
        <w:rPr>
          <w:i/>
          <w:iCs/>
        </w:rPr>
        <w:t>IDI – In-Depth Interview</w:t>
      </w:r>
      <w:r>
        <w:t xml:space="preserve">) oraz zogniskowanego wywiadu grupowego w </w:t>
      </w:r>
      <w:r>
        <w:lastRenderedPageBreak/>
        <w:t>gronie bliskich i znajomych (</w:t>
      </w:r>
      <w:r w:rsidRPr="003803B3">
        <w:rPr>
          <w:i/>
          <w:iCs/>
        </w:rPr>
        <w:t>AFG – Affinity Focus Group</w:t>
      </w:r>
      <w:r>
        <w:t xml:space="preserve">). W sumie zostało przeprowadzonych w powiecie 7 IDI oraz jedna grupa typu AFG. </w:t>
      </w:r>
    </w:p>
    <w:p w:rsidR="006B1B8C" w:rsidRDefault="006B1B8C" w:rsidP="00E654FF">
      <w:r>
        <w:t xml:space="preserve">Wszystkie wywiady, łącznie z zogniskowanym wywiadem grupowym, zostały poddane pełnej transkrypcji, a następnie zakodowane w programie Maxqda według specjalnie do tego celu stworzonego klucza kodowego. </w:t>
      </w:r>
    </w:p>
    <w:p w:rsidR="00000000" w:rsidRDefault="006B1B8C">
      <w:pPr>
        <w:pStyle w:val="Nagwek1"/>
        <w:numPr>
          <w:ilvl w:val="0"/>
          <w:numId w:val="28"/>
        </w:numPr>
        <w:pPrChange w:id="29" w:author="ikaza" w:date="2010-07-26T13:23:00Z">
          <w:pPr>
            <w:pStyle w:val="Nagwek1"/>
            <w:numPr>
              <w:numId w:val="30"/>
            </w:numPr>
            <w:tabs>
              <w:tab w:val="num" w:pos="360"/>
              <w:tab w:val="num" w:pos="720"/>
            </w:tabs>
            <w:ind w:left="720" w:hanging="720"/>
          </w:pPr>
        </w:pPrChange>
      </w:pPr>
      <w:bookmarkStart w:id="30" w:name="_Toc246497758"/>
      <w:bookmarkStart w:id="31" w:name="_Toc258570070"/>
      <w:r w:rsidRPr="007C5DC4">
        <w:t>Osoby badane</w:t>
      </w:r>
      <w:bookmarkEnd w:id="30"/>
      <w:bookmarkEnd w:id="31"/>
      <w:r w:rsidRPr="007C5DC4">
        <w:tab/>
      </w:r>
    </w:p>
    <w:p w:rsidR="006B1B8C" w:rsidRPr="002E66DC" w:rsidRDefault="006B1B8C" w:rsidP="00E654FF">
      <w:r w:rsidRPr="002E66DC">
        <w:t>Naszymi rozmówcami byli:</w:t>
      </w:r>
    </w:p>
    <w:p w:rsidR="006B1B8C" w:rsidRPr="007B223B" w:rsidRDefault="006B1B8C" w:rsidP="00E654FF">
      <w:pPr>
        <w:rPr>
          <w:u w:val="single"/>
        </w:rPr>
      </w:pPr>
      <w:r w:rsidRPr="007B223B">
        <w:rPr>
          <w:u w:val="single"/>
        </w:rPr>
        <w:t>Wywiady indywidualne:</w:t>
      </w:r>
    </w:p>
    <w:p w:rsidR="00000000" w:rsidRDefault="006B1B8C">
      <w:pPr>
        <w:pStyle w:val="Akapitzlist"/>
        <w:numPr>
          <w:ilvl w:val="0"/>
          <w:numId w:val="3"/>
          <w:numberingChange w:id="32" w:author="Jakub Lobert" w:date="2010-07-05T15:14:00Z" w:original=""/>
        </w:numPr>
        <w:pPrChange w:id="33" w:author="ikaza" w:date="2010-07-26T13:23:00Z">
          <w:pPr>
            <w:pStyle w:val="Akapitzlist"/>
            <w:numPr>
              <w:numId w:val="4"/>
            </w:numPr>
            <w:ind w:hanging="360"/>
          </w:pPr>
        </w:pPrChange>
      </w:pPr>
      <w:r w:rsidRPr="00E654FF">
        <w:rPr>
          <w:b/>
          <w:bCs/>
        </w:rPr>
        <w:t>Wywiad nr 1</w:t>
      </w:r>
      <w:r w:rsidRPr="00F369A9">
        <w:t xml:space="preserve"> </w:t>
      </w:r>
      <w:r>
        <w:t xml:space="preserve">– </w:t>
      </w:r>
      <w:r w:rsidRPr="00F369A9">
        <w:t xml:space="preserve"> mężczy</w:t>
      </w:r>
      <w:r>
        <w:t xml:space="preserve">zna, 26 lat, żonaty, dwójka dzieci, mieszka w Lidzbarku Warmińskim. Obecnie ma umowę na czas określony w firmie budowlanej. </w:t>
      </w:r>
    </w:p>
    <w:p w:rsidR="00000000" w:rsidRDefault="006B1B8C">
      <w:pPr>
        <w:pStyle w:val="Akapitzlist"/>
        <w:numPr>
          <w:ilvl w:val="1"/>
          <w:numId w:val="3"/>
          <w:numberingChange w:id="34" w:author="Jakub Lobert" w:date="2010-07-05T15:14:00Z" w:original="o"/>
        </w:numPr>
        <w:pPrChange w:id="35" w:author="ikaza" w:date="2010-07-26T13:23:00Z">
          <w:pPr>
            <w:pStyle w:val="Akapitzlist"/>
            <w:numPr>
              <w:ilvl w:val="1"/>
              <w:numId w:val="4"/>
            </w:numPr>
            <w:ind w:left="1440" w:hanging="360"/>
          </w:pPr>
        </w:pPrChange>
      </w:pPr>
      <w:r w:rsidRPr="00E654FF">
        <w:t>Migracje zagraniczne: dwa lata pracował na Cyprze w branży budowlanej. Pracę na Cyprze wspomina bardzo dobrze. Chętnie by się tam przeprowadził z żoną i dziećmi (problematyczna jest kwestia polskiej szkoły dla dzieci). Nie wierzy, że może mieć lepsz</w:t>
      </w:r>
      <w:r>
        <w:t>ą</w:t>
      </w:r>
      <w:r w:rsidRPr="00E654FF">
        <w:t xml:space="preserve"> pracę i lepsze warunki bytowe mieszkając w Polsce.</w:t>
      </w:r>
    </w:p>
    <w:p w:rsidR="00000000" w:rsidRDefault="006B1B8C">
      <w:pPr>
        <w:pStyle w:val="Akapitzlist"/>
        <w:numPr>
          <w:ilvl w:val="0"/>
          <w:numId w:val="3"/>
          <w:numberingChange w:id="36" w:author="Jakub Lobert" w:date="2010-07-05T15:14:00Z" w:original=""/>
        </w:numPr>
        <w:pPrChange w:id="37" w:author="ikaza" w:date="2010-07-26T13:23:00Z">
          <w:pPr>
            <w:pStyle w:val="Akapitzlist"/>
            <w:numPr>
              <w:numId w:val="4"/>
            </w:numPr>
            <w:ind w:hanging="360"/>
          </w:pPr>
        </w:pPrChange>
      </w:pPr>
      <w:r w:rsidRPr="00E654FF">
        <w:rPr>
          <w:b/>
          <w:bCs/>
        </w:rPr>
        <w:t xml:space="preserve">Wywiad nr 2  </w:t>
      </w:r>
      <w:r>
        <w:t>– mężczyzna, 28 lat, mieszka z partnerką i dwójka nastoletnich dzieci partnerki. Obecnie pracuje w firmie z branży mleczarskiej, umowa na pięcioletni okres czasu</w:t>
      </w:r>
    </w:p>
    <w:p w:rsidR="00000000" w:rsidRDefault="006B1B8C">
      <w:pPr>
        <w:pStyle w:val="Akapitzlist"/>
        <w:numPr>
          <w:ilvl w:val="1"/>
          <w:numId w:val="3"/>
          <w:numberingChange w:id="38" w:author="Jakub Lobert" w:date="2010-07-05T15:14:00Z" w:original="o"/>
        </w:numPr>
        <w:pPrChange w:id="39" w:author="ikaza" w:date="2010-07-26T13:23:00Z">
          <w:pPr>
            <w:pStyle w:val="Akapitzlist"/>
            <w:numPr>
              <w:ilvl w:val="1"/>
              <w:numId w:val="4"/>
            </w:numPr>
            <w:ind w:left="1440" w:hanging="360"/>
          </w:pPr>
        </w:pPrChange>
      </w:pPr>
      <w:r w:rsidRPr="00E654FF">
        <w:t xml:space="preserve">Migracje zagraniczne: 6-ścio miesięczna praca w Niemczech przy zbiorach </w:t>
      </w:r>
      <w:r>
        <w:t>s</w:t>
      </w:r>
      <w:r w:rsidRPr="00E654FF">
        <w:t>zparagów. Pobyt za granic</w:t>
      </w:r>
      <w:r>
        <w:t>ą</w:t>
      </w:r>
      <w:r w:rsidRPr="00E654FF">
        <w:t xml:space="preserve"> wspomina bardzo źle – ciężka praca, rozłąka z partnerką. Mimo to znowu jest w trakcie starania się o pracę za granicą, gdyż na miejscu zarabia bardzo niewiele. Dodatkowo jest inwalidą (nie widzi na jedno oko), co zdecydowanie utrudnia mu znalezienie pracy w miejscu zamieszkania.</w:t>
      </w:r>
    </w:p>
    <w:p w:rsidR="00000000" w:rsidRDefault="006B1B8C">
      <w:pPr>
        <w:pStyle w:val="Akapitzlist"/>
        <w:numPr>
          <w:ilvl w:val="0"/>
          <w:numId w:val="4"/>
          <w:numberingChange w:id="40" w:author="Jakub Lobert" w:date="2010-07-05T15:14:00Z" w:original=""/>
        </w:numPr>
        <w:pPrChange w:id="41" w:author="ikaza" w:date="2010-07-26T13:23:00Z">
          <w:pPr>
            <w:pStyle w:val="Akapitzlist"/>
            <w:numPr>
              <w:numId w:val="5"/>
            </w:numPr>
            <w:ind w:hanging="360"/>
          </w:pPr>
        </w:pPrChange>
      </w:pPr>
      <w:r w:rsidRPr="00E654FF">
        <w:rPr>
          <w:b/>
          <w:bCs/>
        </w:rPr>
        <w:t>Wywiad nr 3</w:t>
      </w:r>
      <w:r>
        <w:t xml:space="preserve"> - kobieta, 26 lat. </w:t>
      </w:r>
      <w:r w:rsidRPr="00F369A9">
        <w:t>Obecnie nie pracuje,</w:t>
      </w:r>
      <w:r>
        <w:t xml:space="preserve"> jest na zasiłku, </w:t>
      </w:r>
      <w:r w:rsidRPr="00F369A9">
        <w:t xml:space="preserve">wychowuje 14-miesięczne dziecko. Ma już </w:t>
      </w:r>
      <w:r>
        <w:t>obiecaną pracę u</w:t>
      </w:r>
      <w:r w:rsidRPr="00F369A9">
        <w:t xml:space="preserve"> znajomej, która otwiera zakład cukierniczy. Standard życia dosyć dobry (zadbane, dob</w:t>
      </w:r>
      <w:r>
        <w:t>rze wyposażone, duże mieszkanie</w:t>
      </w:r>
      <w:r w:rsidRPr="00F369A9">
        <w:t>). Mąż pr</w:t>
      </w:r>
      <w:r>
        <w:t xml:space="preserve">acuje w żandarmerii wojskowej. </w:t>
      </w:r>
    </w:p>
    <w:p w:rsidR="00000000" w:rsidRDefault="006B1B8C">
      <w:pPr>
        <w:pStyle w:val="Akapitzlist"/>
        <w:numPr>
          <w:ilvl w:val="1"/>
          <w:numId w:val="4"/>
          <w:numberingChange w:id="42" w:author="Jakub Lobert" w:date="2010-07-05T15:14:00Z" w:original="o"/>
        </w:numPr>
        <w:pPrChange w:id="43" w:author="ikaza" w:date="2010-07-26T13:23:00Z">
          <w:pPr>
            <w:pStyle w:val="Akapitzlist"/>
            <w:numPr>
              <w:ilvl w:val="1"/>
              <w:numId w:val="5"/>
            </w:numPr>
            <w:ind w:left="1440" w:hanging="360"/>
          </w:pPr>
        </w:pPrChange>
      </w:pPr>
      <w:r w:rsidRPr="00E654FF">
        <w:lastRenderedPageBreak/>
        <w:t>Migracje wewnętrzne i zagraniczne</w:t>
      </w:r>
      <w:r w:rsidRPr="00E654FF">
        <w:rPr>
          <w:b/>
          <w:bCs/>
        </w:rPr>
        <w:t xml:space="preserve">: </w:t>
      </w:r>
    </w:p>
    <w:p w:rsidR="00000000" w:rsidRDefault="006B1B8C">
      <w:pPr>
        <w:pStyle w:val="Akapitzlist"/>
        <w:numPr>
          <w:ilvl w:val="2"/>
          <w:numId w:val="4"/>
          <w:numberingChange w:id="44" w:author="Jakub Lobert" w:date="2010-07-05T15:14:00Z" w:original=""/>
        </w:numPr>
        <w:pPrChange w:id="45" w:author="ikaza" w:date="2010-07-26T13:23:00Z">
          <w:pPr>
            <w:pStyle w:val="Akapitzlist"/>
            <w:numPr>
              <w:ilvl w:val="2"/>
              <w:numId w:val="5"/>
            </w:numPr>
            <w:ind w:left="2160" w:hanging="360"/>
          </w:pPr>
        </w:pPrChange>
      </w:pPr>
      <w:r w:rsidRPr="0064490D">
        <w:t xml:space="preserve">Wewnętrzne: praca w Katowicach </w:t>
      </w:r>
      <w:r>
        <w:t xml:space="preserve">w </w:t>
      </w:r>
      <w:r w:rsidRPr="0064490D">
        <w:t xml:space="preserve">zakładzie cukierniczym u rodziny. </w:t>
      </w:r>
    </w:p>
    <w:p w:rsidR="00000000" w:rsidRDefault="006B1B8C">
      <w:pPr>
        <w:pStyle w:val="Akapitzlist"/>
        <w:numPr>
          <w:ilvl w:val="2"/>
          <w:numId w:val="4"/>
          <w:numberingChange w:id="46" w:author="Jakub Lobert" w:date="2010-07-05T15:14:00Z" w:original=""/>
        </w:numPr>
        <w:pPrChange w:id="47" w:author="ikaza" w:date="2010-07-26T13:23:00Z">
          <w:pPr>
            <w:pStyle w:val="Akapitzlist"/>
            <w:numPr>
              <w:ilvl w:val="2"/>
              <w:numId w:val="5"/>
            </w:numPr>
            <w:ind w:left="2160" w:hanging="360"/>
          </w:pPr>
        </w:pPrChange>
      </w:pPr>
      <w:r w:rsidRPr="0064490D">
        <w:t>Zagraniczne: Włochy, jako opiekunka</w:t>
      </w:r>
      <w:r>
        <w:t xml:space="preserve"> starszej osoby</w:t>
      </w:r>
      <w:r w:rsidRPr="0064490D">
        <w:t xml:space="preserve">. </w:t>
      </w:r>
    </w:p>
    <w:p w:rsidR="00000000" w:rsidRDefault="006B1B8C">
      <w:pPr>
        <w:pStyle w:val="Akapitzlist"/>
        <w:numPr>
          <w:ilvl w:val="0"/>
          <w:numId w:val="4"/>
          <w:numberingChange w:id="48" w:author="Jakub Lobert" w:date="2010-07-05T15:14:00Z" w:original=""/>
        </w:numPr>
        <w:pPrChange w:id="49" w:author="ikaza" w:date="2010-07-26T13:23:00Z">
          <w:pPr>
            <w:pStyle w:val="Akapitzlist"/>
            <w:numPr>
              <w:numId w:val="5"/>
            </w:numPr>
            <w:ind w:hanging="360"/>
          </w:pPr>
        </w:pPrChange>
      </w:pPr>
      <w:r w:rsidRPr="00E654FF">
        <w:rPr>
          <w:b/>
          <w:bCs/>
        </w:rPr>
        <w:t xml:space="preserve">Wywiad nr 4 </w:t>
      </w:r>
      <w:r w:rsidRPr="00E654FF">
        <w:t>–</w:t>
      </w:r>
      <w:r w:rsidRPr="00E654FF">
        <w:rPr>
          <w:b/>
          <w:bCs/>
        </w:rPr>
        <w:t xml:space="preserve"> </w:t>
      </w:r>
      <w:r>
        <w:t>kobieta</w:t>
      </w:r>
      <w:r w:rsidRPr="00E30CC3">
        <w:t>, zamieszkała na wsi</w:t>
      </w:r>
      <w:r>
        <w:t>, obecnie nie pracuje, zamężna, 1 dziecko.</w:t>
      </w:r>
    </w:p>
    <w:p w:rsidR="00000000" w:rsidRDefault="006B1B8C">
      <w:pPr>
        <w:pStyle w:val="Akapitzlist"/>
        <w:numPr>
          <w:ilvl w:val="1"/>
          <w:numId w:val="4"/>
          <w:numberingChange w:id="50" w:author="Jakub Lobert" w:date="2010-07-05T15:14:00Z" w:original="o"/>
        </w:numPr>
        <w:pPrChange w:id="51" w:author="ikaza" w:date="2010-07-26T13:23:00Z">
          <w:pPr>
            <w:pStyle w:val="Akapitzlist"/>
            <w:numPr>
              <w:ilvl w:val="1"/>
              <w:numId w:val="5"/>
            </w:numPr>
            <w:ind w:left="1440" w:hanging="360"/>
          </w:pPr>
        </w:pPrChange>
      </w:pPr>
      <w:r w:rsidRPr="00E654FF">
        <w:t>Migracje zagraniczne: 6-miesięczny wyjazd do Niemiec</w:t>
      </w:r>
    </w:p>
    <w:p w:rsidR="00000000" w:rsidRDefault="006B1B8C">
      <w:pPr>
        <w:pStyle w:val="Akapitzlist"/>
        <w:numPr>
          <w:ilvl w:val="0"/>
          <w:numId w:val="4"/>
          <w:numberingChange w:id="52" w:author="Jakub Lobert" w:date="2010-07-05T15:14:00Z" w:original=""/>
        </w:numPr>
        <w:pPrChange w:id="53" w:author="ikaza" w:date="2010-07-26T13:23:00Z">
          <w:pPr>
            <w:pStyle w:val="Akapitzlist"/>
            <w:numPr>
              <w:numId w:val="5"/>
            </w:numPr>
            <w:ind w:hanging="360"/>
          </w:pPr>
        </w:pPrChange>
      </w:pPr>
      <w:r w:rsidRPr="00E654FF">
        <w:rPr>
          <w:b/>
          <w:bCs/>
        </w:rPr>
        <w:t xml:space="preserve">Wywiad nr 5 </w:t>
      </w:r>
      <w:r w:rsidRPr="00C70FA5">
        <w:t xml:space="preserve">– </w:t>
      </w:r>
      <w:r w:rsidRPr="00E30CC3">
        <w:t>mężczyzna 37 lat</w:t>
      </w:r>
      <w:r w:rsidRPr="00C70FA5">
        <w:t xml:space="preserve">, </w:t>
      </w:r>
      <w:r>
        <w:t>zamieszkały</w:t>
      </w:r>
      <w:r w:rsidRPr="00E30CC3">
        <w:t xml:space="preserve"> na wsi</w:t>
      </w:r>
      <w:r>
        <w:t xml:space="preserve">, żonaty, </w:t>
      </w:r>
      <w:r w:rsidRPr="00C70FA5">
        <w:t>trójka dzieci</w:t>
      </w:r>
      <w:r>
        <w:t>, obecnie jest na zasiłku</w:t>
      </w:r>
    </w:p>
    <w:p w:rsidR="00000000" w:rsidRDefault="006B1B8C">
      <w:pPr>
        <w:pStyle w:val="Akapitzlist"/>
        <w:numPr>
          <w:ilvl w:val="1"/>
          <w:numId w:val="4"/>
          <w:numberingChange w:id="54" w:author="Jakub Lobert" w:date="2010-07-05T15:14:00Z" w:original="o"/>
        </w:numPr>
        <w:pPrChange w:id="55" w:author="ikaza" w:date="2010-07-26T13:23:00Z">
          <w:pPr>
            <w:pStyle w:val="Akapitzlist"/>
            <w:numPr>
              <w:ilvl w:val="1"/>
              <w:numId w:val="5"/>
            </w:numPr>
            <w:ind w:left="1440" w:hanging="360"/>
          </w:pPr>
        </w:pPrChange>
      </w:pPr>
      <w:r w:rsidRPr="00E654FF">
        <w:t xml:space="preserve">Migracje wewnętrzne: Warszawa, 5 lat, </w:t>
      </w:r>
    </w:p>
    <w:p w:rsidR="00000000" w:rsidRDefault="006B1B8C">
      <w:pPr>
        <w:pStyle w:val="Akapitzlist"/>
        <w:numPr>
          <w:ilvl w:val="0"/>
          <w:numId w:val="4"/>
          <w:numberingChange w:id="56" w:author="Jakub Lobert" w:date="2010-07-05T15:14:00Z" w:original=""/>
        </w:numPr>
        <w:pPrChange w:id="57" w:author="ikaza" w:date="2010-07-26T13:23:00Z">
          <w:pPr>
            <w:pStyle w:val="Akapitzlist"/>
            <w:numPr>
              <w:numId w:val="5"/>
            </w:numPr>
            <w:ind w:hanging="360"/>
          </w:pPr>
        </w:pPrChange>
      </w:pPr>
      <w:r w:rsidRPr="00E654FF">
        <w:rPr>
          <w:b/>
          <w:bCs/>
        </w:rPr>
        <w:t xml:space="preserve">Wywiad nr 6 </w:t>
      </w:r>
      <w:r w:rsidRPr="00E654FF">
        <w:t xml:space="preserve">– </w:t>
      </w:r>
      <w:r>
        <w:t>mężczyzna 49</w:t>
      </w:r>
      <w:r w:rsidRPr="00E30CC3">
        <w:t xml:space="preserve"> lat</w:t>
      </w:r>
      <w:r>
        <w:t>,</w:t>
      </w:r>
      <w:r w:rsidRPr="00B81E6C">
        <w:t xml:space="preserve"> </w:t>
      </w:r>
      <w:r>
        <w:t>zamieszkały</w:t>
      </w:r>
      <w:r w:rsidRPr="00E30CC3">
        <w:t xml:space="preserve"> na wsi</w:t>
      </w:r>
      <w:r>
        <w:t xml:space="preserve">, żonaty posiada </w:t>
      </w:r>
      <w:r w:rsidRPr="00E654FF">
        <w:rPr>
          <w:color w:val="auto"/>
        </w:rPr>
        <w:t>dzieci,</w:t>
      </w:r>
      <w:r>
        <w:t xml:space="preserve"> nie pracuje, jest bez zasiłku</w:t>
      </w:r>
    </w:p>
    <w:p w:rsidR="00000000" w:rsidRDefault="006B1B8C">
      <w:pPr>
        <w:pStyle w:val="Akapitzlist"/>
        <w:numPr>
          <w:ilvl w:val="1"/>
          <w:numId w:val="4"/>
          <w:numberingChange w:id="58" w:author="Jakub Lobert" w:date="2010-07-05T15:14:00Z" w:original="o"/>
        </w:numPr>
        <w:rPr>
          <w:b/>
          <w:bCs/>
        </w:rPr>
        <w:pPrChange w:id="59" w:author="ikaza" w:date="2010-07-26T13:23:00Z">
          <w:pPr>
            <w:pStyle w:val="Akapitzlist"/>
            <w:numPr>
              <w:ilvl w:val="1"/>
              <w:numId w:val="5"/>
            </w:numPr>
            <w:ind w:left="1440" w:hanging="360"/>
          </w:pPr>
        </w:pPrChange>
      </w:pPr>
      <w:r w:rsidRPr="00E654FF">
        <w:t xml:space="preserve">Migracje zagraniczne: </w:t>
      </w:r>
      <w:r>
        <w:t>Holandia, 3 miesiące</w:t>
      </w:r>
    </w:p>
    <w:p w:rsidR="00000000" w:rsidRDefault="006B1B8C">
      <w:pPr>
        <w:pStyle w:val="Akapitzlist"/>
        <w:numPr>
          <w:ilvl w:val="0"/>
          <w:numId w:val="5"/>
          <w:numberingChange w:id="60" w:author="Jakub Lobert" w:date="2010-07-05T15:14:00Z" w:original=""/>
        </w:numPr>
        <w:pPrChange w:id="61" w:author="ikaza" w:date="2010-07-26T13:23:00Z">
          <w:pPr>
            <w:pStyle w:val="Akapitzlist"/>
            <w:numPr>
              <w:numId w:val="6"/>
            </w:numPr>
            <w:ind w:left="1080" w:hanging="360"/>
          </w:pPr>
        </w:pPrChange>
      </w:pPr>
      <w:r w:rsidRPr="00E654FF">
        <w:rPr>
          <w:b/>
          <w:bCs/>
        </w:rPr>
        <w:t xml:space="preserve">Wywiad nr 7 </w:t>
      </w:r>
      <w:r w:rsidRPr="00E654FF">
        <w:t>– kobieta</w:t>
      </w:r>
      <w:r w:rsidRPr="00E30CC3">
        <w:t>, 53 lata</w:t>
      </w:r>
      <w:r w:rsidRPr="00E654FF">
        <w:rPr>
          <w:b/>
          <w:bCs/>
        </w:rPr>
        <w:t xml:space="preserve">, </w:t>
      </w:r>
      <w:r w:rsidRPr="00E30CC3">
        <w:t>zamieszkała na wsi</w:t>
      </w:r>
      <w:r>
        <w:t>, wdowa, 17-nasto letni syn, nie pracuje, jest na rencie po mężu</w:t>
      </w:r>
    </w:p>
    <w:p w:rsidR="00000000" w:rsidRDefault="006B1B8C">
      <w:pPr>
        <w:pStyle w:val="Akapitzlist"/>
        <w:numPr>
          <w:ilvl w:val="1"/>
          <w:numId w:val="5"/>
          <w:numberingChange w:id="62" w:author="Jakub Lobert" w:date="2010-07-05T15:14:00Z" w:original="o"/>
        </w:numPr>
        <w:pPrChange w:id="63" w:author="ikaza" w:date="2010-07-26T13:23:00Z">
          <w:pPr>
            <w:pStyle w:val="Akapitzlist"/>
            <w:numPr>
              <w:ilvl w:val="1"/>
              <w:numId w:val="6"/>
            </w:numPr>
            <w:ind w:left="1800" w:hanging="360"/>
          </w:pPr>
        </w:pPrChange>
      </w:pPr>
      <w:r w:rsidRPr="00E654FF">
        <w:t>Migracje wewnętrzne: 6-miesięczny wyjazd pod Warszawę</w:t>
      </w:r>
      <w:r>
        <w:t xml:space="preserve"> w są</w:t>
      </w:r>
      <w:r w:rsidRPr="00E654FF">
        <w:t>dzie</w:t>
      </w:r>
    </w:p>
    <w:p w:rsidR="006B1B8C" w:rsidRPr="001D76D3" w:rsidRDefault="006B1B8C" w:rsidP="00E654FF">
      <w:pPr>
        <w:rPr>
          <w:u w:val="single"/>
        </w:rPr>
      </w:pPr>
      <w:r w:rsidRPr="001D76D3">
        <w:rPr>
          <w:u w:val="single"/>
        </w:rPr>
        <w:t>Wywiad grupowy:</w:t>
      </w:r>
    </w:p>
    <w:p w:rsidR="006B1B8C" w:rsidRDefault="006B1B8C" w:rsidP="00E654FF">
      <w:r>
        <w:t>W spotkaniu grupowym brały udział poniżej wymienione osoby oraz osoby im towarzyszące</w:t>
      </w:r>
    </w:p>
    <w:p w:rsidR="00000000" w:rsidRDefault="006B1B8C">
      <w:pPr>
        <w:pStyle w:val="Akapitzlist"/>
        <w:numPr>
          <w:ilvl w:val="0"/>
          <w:numId w:val="2"/>
          <w:numberingChange w:id="64" w:author="Jakub Lobert" w:date="2010-07-05T15:14:00Z" w:original=""/>
        </w:numPr>
        <w:pPrChange w:id="65" w:author="ikaza" w:date="2010-07-26T13:23:00Z">
          <w:pPr>
            <w:pStyle w:val="Akapitzlist"/>
            <w:numPr>
              <w:numId w:val="3"/>
            </w:numPr>
            <w:ind w:hanging="360"/>
          </w:pPr>
        </w:pPrChange>
      </w:pPr>
      <w:r>
        <w:t>Mężczyzna, 22 lata, wykształcenie średnie, obecnie nie pracuje Migracje zagraniczne: 6-miesięcza praca w Niemczech</w:t>
      </w:r>
    </w:p>
    <w:p w:rsidR="00000000" w:rsidRDefault="006B1B8C">
      <w:pPr>
        <w:pStyle w:val="Akapitzlist"/>
        <w:numPr>
          <w:ilvl w:val="0"/>
          <w:numId w:val="2"/>
          <w:numberingChange w:id="66" w:author="Jakub Lobert" w:date="2010-07-05T15:14:00Z" w:original=""/>
        </w:numPr>
        <w:pPrChange w:id="67" w:author="ikaza" w:date="2010-07-26T13:23:00Z">
          <w:pPr>
            <w:pStyle w:val="Akapitzlist"/>
            <w:numPr>
              <w:numId w:val="3"/>
            </w:numPr>
            <w:ind w:hanging="360"/>
          </w:pPr>
        </w:pPrChange>
      </w:pPr>
      <w:r>
        <w:t>Mężczyzna, 29 lat, wykształcenie zawodowe, obecnie jest na rencie. Migracje zagraniczne: 6-miesięczna praca w Anglii</w:t>
      </w:r>
    </w:p>
    <w:p w:rsidR="00000000" w:rsidRDefault="006B1B8C">
      <w:pPr>
        <w:pStyle w:val="Akapitzlist"/>
        <w:numPr>
          <w:ilvl w:val="0"/>
          <w:numId w:val="2"/>
          <w:numberingChange w:id="68" w:author="Jakub Lobert" w:date="2010-07-05T15:14:00Z" w:original=""/>
        </w:numPr>
        <w:pPrChange w:id="69" w:author="ikaza" w:date="2010-07-26T13:23:00Z">
          <w:pPr>
            <w:pStyle w:val="Akapitzlist"/>
            <w:numPr>
              <w:numId w:val="3"/>
            </w:numPr>
            <w:ind w:hanging="360"/>
          </w:pPr>
        </w:pPrChange>
      </w:pPr>
      <w:r>
        <w:t>Mężczyzna, 29 lat, wykształcenie zawodowe, obecnie nie pracuje. Migracje zagraniczne: Niemcy, 6 lat.</w:t>
      </w:r>
    </w:p>
    <w:p w:rsidR="00000000" w:rsidRDefault="006B1B8C">
      <w:pPr>
        <w:pStyle w:val="Akapitzlist"/>
        <w:numPr>
          <w:ilvl w:val="0"/>
          <w:numId w:val="2"/>
          <w:numberingChange w:id="70" w:author="Jakub Lobert" w:date="2010-07-05T15:14:00Z" w:original=""/>
        </w:numPr>
        <w:pPrChange w:id="71" w:author="ikaza" w:date="2010-07-26T13:23:00Z">
          <w:pPr>
            <w:pStyle w:val="Akapitzlist"/>
            <w:numPr>
              <w:numId w:val="3"/>
            </w:numPr>
            <w:ind w:hanging="360"/>
          </w:pPr>
        </w:pPrChange>
      </w:pPr>
      <w:r>
        <w:t>Kobieta, 26 lat, wykształcenie średnie. Obecnie pracuje. Migracje wewnętrzne: Płock 8-mcy</w:t>
      </w:r>
    </w:p>
    <w:p w:rsidR="00000000" w:rsidRDefault="006B1B8C">
      <w:pPr>
        <w:pStyle w:val="Akapitzlist"/>
        <w:numPr>
          <w:ilvl w:val="0"/>
          <w:numId w:val="2"/>
          <w:numberingChange w:id="72" w:author="Jakub Lobert" w:date="2010-07-05T15:14:00Z" w:original=""/>
        </w:numPr>
        <w:pPrChange w:id="73" w:author="ikaza" w:date="2010-07-26T13:23:00Z">
          <w:pPr>
            <w:pStyle w:val="Akapitzlist"/>
            <w:numPr>
              <w:numId w:val="3"/>
            </w:numPr>
            <w:ind w:hanging="360"/>
          </w:pPr>
        </w:pPrChange>
      </w:pPr>
      <w:r>
        <w:t>Kobieta, 26 lat, wykształcenie zasadnicze. Obecnie jest na zwolnieniu z powodu ciąży. Migracje wewnętrzne – rok w Szczecinie.</w:t>
      </w:r>
    </w:p>
    <w:p w:rsidR="006B1B8C" w:rsidRDefault="006B1B8C" w:rsidP="00E654FF"/>
    <w:p w:rsidR="00000000" w:rsidRDefault="006B1B8C">
      <w:pPr>
        <w:pStyle w:val="Nagwek1"/>
        <w:numPr>
          <w:ilvl w:val="0"/>
          <w:numId w:val="28"/>
        </w:numPr>
        <w:pPrChange w:id="74" w:author="ikaza" w:date="2010-07-26T13:23:00Z">
          <w:pPr>
            <w:pStyle w:val="Nagwek1"/>
            <w:numPr>
              <w:numId w:val="30"/>
            </w:numPr>
            <w:tabs>
              <w:tab w:val="num" w:pos="360"/>
              <w:tab w:val="num" w:pos="720"/>
            </w:tabs>
            <w:ind w:left="720" w:hanging="720"/>
          </w:pPr>
        </w:pPrChange>
      </w:pPr>
      <w:bookmarkStart w:id="75" w:name="_Toc246497759"/>
      <w:bookmarkStart w:id="76" w:name="_Toc258570071"/>
      <w:r>
        <w:lastRenderedPageBreak/>
        <w:t>Charakterystyka migracji zarobkowych w powiecie</w:t>
      </w:r>
      <w:bookmarkEnd w:id="75"/>
      <w:bookmarkEnd w:id="76"/>
    </w:p>
    <w:p w:rsidR="006B1B8C" w:rsidRDefault="006B1B8C" w:rsidP="00E654FF"/>
    <w:p w:rsidR="006B1B8C" w:rsidRDefault="006B1B8C" w:rsidP="00E654FF">
      <w:pPr>
        <w:ind w:firstLine="708"/>
      </w:pPr>
      <w:r>
        <w:t>Na podstawie przeprowadzonych rozmów można wskazać pewne specyficzne cechy dla migracji w powiecie lidzbarskim.</w:t>
      </w:r>
    </w:p>
    <w:p w:rsidR="006B1B8C" w:rsidRPr="00BC5F33" w:rsidRDefault="006B1B8C" w:rsidP="00E654FF">
      <w:pPr>
        <w:ind w:firstLine="708"/>
        <w:rPr>
          <w:u w:val="single"/>
        </w:rPr>
      </w:pPr>
      <w:r w:rsidRPr="00BC5F33">
        <w:rPr>
          <w:u w:val="single"/>
        </w:rPr>
        <w:t>Migracje zagraniczne</w:t>
      </w:r>
    </w:p>
    <w:p w:rsidR="00000000" w:rsidRDefault="006B1B8C">
      <w:pPr>
        <w:pStyle w:val="Akapitzlist"/>
        <w:numPr>
          <w:ilvl w:val="0"/>
          <w:numId w:val="6"/>
          <w:numberingChange w:id="77" w:author="Jakub Lobert" w:date="2010-07-05T15:14:00Z" w:original=""/>
        </w:numPr>
        <w:pPrChange w:id="78" w:author="ikaza" w:date="2010-07-26T13:23:00Z">
          <w:pPr>
            <w:pStyle w:val="Akapitzlist"/>
            <w:numPr>
              <w:numId w:val="7"/>
            </w:numPr>
            <w:ind w:left="1068" w:hanging="360"/>
          </w:pPr>
        </w:pPrChange>
      </w:pPr>
      <w:r>
        <w:t>Wyjazd za granice jest zazwyczaj zaplanowany. Nasi rozmówcy wyjeżdżali najczęściej tam, gdzie mieli kogoś znajomego/ z rodziny, którzy załatwiali im na miejscu pracę. Zdarzało się również korzystanie z lokalnych pośredników pracy (indywidualne osoby zajmujące się organizowaniem pracy zagranicą)</w:t>
      </w:r>
    </w:p>
    <w:p w:rsidR="00000000" w:rsidRDefault="006B1B8C">
      <w:pPr>
        <w:pStyle w:val="Akapitzlist"/>
        <w:numPr>
          <w:ilvl w:val="0"/>
          <w:numId w:val="6"/>
          <w:numberingChange w:id="79" w:author="Jakub Lobert" w:date="2010-07-05T15:14:00Z" w:original=""/>
        </w:numPr>
        <w:pPrChange w:id="80" w:author="ikaza" w:date="2010-07-26T13:23:00Z">
          <w:pPr>
            <w:pStyle w:val="Akapitzlist"/>
            <w:numPr>
              <w:numId w:val="7"/>
            </w:numPr>
            <w:ind w:left="1068" w:hanging="360"/>
          </w:pPr>
        </w:pPrChange>
      </w:pPr>
      <w:r>
        <w:t>Wymieniane kierunki migracji zagranicznych:</w:t>
      </w:r>
    </w:p>
    <w:p w:rsidR="00000000" w:rsidRDefault="006B1B8C">
      <w:pPr>
        <w:pStyle w:val="Akapitzlist"/>
        <w:numPr>
          <w:ilvl w:val="1"/>
          <w:numId w:val="6"/>
          <w:numberingChange w:id="81" w:author="Jakub Lobert" w:date="2010-07-05T15:14:00Z" w:original="o"/>
        </w:numPr>
        <w:pPrChange w:id="82" w:author="ikaza" w:date="2010-07-26T13:23:00Z">
          <w:pPr>
            <w:pStyle w:val="Akapitzlist"/>
            <w:numPr>
              <w:ilvl w:val="1"/>
              <w:numId w:val="7"/>
            </w:numPr>
            <w:ind w:left="1788" w:hanging="360"/>
          </w:pPr>
        </w:pPrChange>
      </w:pPr>
      <w:r w:rsidRPr="00E654FF">
        <w:t>Niemcy</w:t>
      </w:r>
      <w:r>
        <w:t xml:space="preserve">, Holandia </w:t>
      </w:r>
      <w:r w:rsidRPr="00E654FF">
        <w:t>(praca w gospodarstwie rolnym – typowa migracja sezonowa)</w:t>
      </w:r>
    </w:p>
    <w:p w:rsidR="00000000" w:rsidRDefault="006B1B8C">
      <w:pPr>
        <w:pStyle w:val="Akapitzlist"/>
        <w:numPr>
          <w:ilvl w:val="1"/>
          <w:numId w:val="6"/>
          <w:numberingChange w:id="83" w:author="Jakub Lobert" w:date="2010-07-05T15:14:00Z" w:original="o"/>
        </w:numPr>
        <w:pPrChange w:id="84" w:author="ikaza" w:date="2010-07-26T13:23:00Z">
          <w:pPr>
            <w:pStyle w:val="Akapitzlist"/>
            <w:numPr>
              <w:ilvl w:val="1"/>
              <w:numId w:val="7"/>
            </w:numPr>
            <w:ind w:left="1788" w:hanging="360"/>
          </w:pPr>
        </w:pPrChange>
      </w:pPr>
      <w:r w:rsidRPr="00E654FF">
        <w:t>Cypr</w:t>
      </w:r>
      <w:r>
        <w:t xml:space="preserve">, </w:t>
      </w:r>
      <w:r w:rsidRPr="00E654FF">
        <w:t>Irlandia</w:t>
      </w:r>
      <w:r>
        <w:t>, Dania</w:t>
      </w:r>
      <w:r w:rsidRPr="00E654FF">
        <w:t xml:space="preserve"> (branża budowlana – migracje dłuższe, nawet kilkuletnie)</w:t>
      </w:r>
    </w:p>
    <w:p w:rsidR="00000000" w:rsidRDefault="006B1B8C">
      <w:pPr>
        <w:pStyle w:val="Akapitzlist"/>
        <w:numPr>
          <w:ilvl w:val="1"/>
          <w:numId w:val="6"/>
          <w:numberingChange w:id="85" w:author="Jakub Lobert" w:date="2010-07-05T15:14:00Z" w:original="o"/>
        </w:numPr>
        <w:pPrChange w:id="86" w:author="ikaza" w:date="2010-07-26T13:23:00Z">
          <w:pPr>
            <w:pStyle w:val="Akapitzlist"/>
            <w:numPr>
              <w:ilvl w:val="1"/>
              <w:numId w:val="7"/>
            </w:numPr>
            <w:ind w:left="1788" w:hanging="360"/>
          </w:pPr>
        </w:pPrChange>
      </w:pPr>
      <w:r w:rsidRPr="00AE16C7">
        <w:t xml:space="preserve">Włochy </w:t>
      </w:r>
      <w:r>
        <w:t>(opieka nad starszą osobą)</w:t>
      </w:r>
    </w:p>
    <w:p w:rsidR="006B1B8C" w:rsidRDefault="006B1B8C" w:rsidP="00BC5F33">
      <w:pPr>
        <w:pStyle w:val="Akapitzlist"/>
        <w:ind w:left="1440"/>
      </w:pPr>
    </w:p>
    <w:p w:rsidR="00000000" w:rsidRDefault="006B1B8C">
      <w:pPr>
        <w:pStyle w:val="Akapitzlist"/>
        <w:numPr>
          <w:ilvl w:val="0"/>
          <w:numId w:val="6"/>
          <w:numberingChange w:id="87" w:author="Jakub Lobert" w:date="2010-07-05T15:14:00Z" w:original=""/>
        </w:numPr>
        <w:pPrChange w:id="88" w:author="ikaza" w:date="2010-07-26T13:23:00Z">
          <w:pPr>
            <w:pStyle w:val="Akapitzlist"/>
            <w:numPr>
              <w:numId w:val="7"/>
            </w:numPr>
            <w:ind w:left="1068" w:hanging="360"/>
          </w:pPr>
        </w:pPrChange>
      </w:pPr>
      <w:r>
        <w:t>Zdaniem badanych praca na migracji jest legalna, choć nie wszyscy dokładnie wiedzieli, co podpisują, co wynikało z nieznajomości języka obcego.</w:t>
      </w:r>
    </w:p>
    <w:p w:rsidR="00000000" w:rsidRDefault="006B1B8C">
      <w:pPr>
        <w:pStyle w:val="Akapitzlist"/>
        <w:numPr>
          <w:ilvl w:val="0"/>
          <w:numId w:val="6"/>
          <w:numberingChange w:id="89" w:author="Jakub Lobert" w:date="2010-07-05T15:14:00Z" w:original=""/>
        </w:numPr>
        <w:pPrChange w:id="90" w:author="ikaza" w:date="2010-07-26T13:23:00Z">
          <w:pPr>
            <w:pStyle w:val="Akapitzlist"/>
            <w:numPr>
              <w:numId w:val="7"/>
            </w:numPr>
            <w:ind w:left="1068" w:hanging="360"/>
          </w:pPr>
        </w:pPrChange>
      </w:pPr>
      <w:r>
        <w:t xml:space="preserve">Praca w branży budowlanej postrzegana jest, jako bardziej komfortowa i lżejsza niż w kraju, a dodatkowo, jako zdecydowanie bardziej dochodowa. </w:t>
      </w:r>
    </w:p>
    <w:p w:rsidR="00000000" w:rsidRDefault="006B1B8C">
      <w:pPr>
        <w:pStyle w:val="Akapitzlist"/>
        <w:numPr>
          <w:ilvl w:val="0"/>
          <w:numId w:val="6"/>
          <w:numberingChange w:id="91" w:author="Jakub Lobert" w:date="2010-07-05T15:14:00Z" w:original=""/>
        </w:numPr>
        <w:pPrChange w:id="92" w:author="ikaza" w:date="2010-07-26T13:23:00Z">
          <w:pPr>
            <w:pStyle w:val="Akapitzlist"/>
            <w:numPr>
              <w:numId w:val="7"/>
            </w:numPr>
            <w:ind w:left="1068" w:hanging="360"/>
          </w:pPr>
        </w:pPrChange>
      </w:pPr>
      <w:r>
        <w:t xml:space="preserve">Praca sezonowana w gospodarstwach rolnych postrzegana jest, jako ciężka, i bardzo obciążająca fizycznie i emocjonalnie </w:t>
      </w:r>
    </w:p>
    <w:p w:rsidR="00000000" w:rsidRDefault="006B1B8C">
      <w:pPr>
        <w:pStyle w:val="Akapitzlist"/>
        <w:numPr>
          <w:ilvl w:val="1"/>
          <w:numId w:val="6"/>
          <w:numberingChange w:id="93" w:author="Jakub Lobert" w:date="2010-07-05T15:14:00Z" w:original="o"/>
        </w:numPr>
        <w:pPrChange w:id="94" w:author="ikaza" w:date="2010-07-26T13:23:00Z">
          <w:pPr>
            <w:pStyle w:val="Akapitzlist"/>
            <w:numPr>
              <w:ilvl w:val="1"/>
              <w:numId w:val="7"/>
            </w:numPr>
            <w:ind w:left="1788" w:hanging="360"/>
          </w:pPr>
        </w:pPrChange>
      </w:pPr>
      <w:r>
        <w:t>Praca i mieszkanie na plantacji, z dala od ośrodków miejskich.</w:t>
      </w:r>
    </w:p>
    <w:p w:rsidR="00000000" w:rsidRDefault="006B1B8C">
      <w:pPr>
        <w:pStyle w:val="Akapitzlist"/>
        <w:numPr>
          <w:ilvl w:val="1"/>
          <w:numId w:val="6"/>
          <w:numberingChange w:id="95" w:author="Jakub Lobert" w:date="2010-07-05T15:14:00Z" w:original="o"/>
        </w:numPr>
        <w:pPrChange w:id="96" w:author="ikaza" w:date="2010-07-26T13:23:00Z">
          <w:pPr>
            <w:pStyle w:val="Akapitzlist"/>
            <w:numPr>
              <w:ilvl w:val="1"/>
              <w:numId w:val="7"/>
            </w:numPr>
            <w:ind w:left="1788" w:hanging="360"/>
          </w:pPr>
        </w:pPrChange>
      </w:pPr>
      <w:r>
        <w:t>Bardzo długi czas pracy.</w:t>
      </w:r>
    </w:p>
    <w:p w:rsidR="00000000" w:rsidRDefault="006B1B8C">
      <w:pPr>
        <w:pStyle w:val="Akapitzlist"/>
        <w:numPr>
          <w:ilvl w:val="1"/>
          <w:numId w:val="6"/>
          <w:numberingChange w:id="97" w:author="Jakub Lobert" w:date="2010-07-05T15:14:00Z" w:original="o"/>
        </w:numPr>
        <w:pPrChange w:id="98" w:author="ikaza" w:date="2010-07-26T13:23:00Z">
          <w:pPr>
            <w:pStyle w:val="Akapitzlist"/>
            <w:numPr>
              <w:ilvl w:val="1"/>
              <w:numId w:val="7"/>
            </w:numPr>
            <w:ind w:left="1788" w:hanging="360"/>
          </w:pPr>
        </w:pPrChange>
      </w:pPr>
      <w:r>
        <w:t>Brak możliwości odpoczynku.</w:t>
      </w:r>
    </w:p>
    <w:p w:rsidR="00000000" w:rsidRDefault="006B1B8C">
      <w:pPr>
        <w:pStyle w:val="Akapitzlist"/>
        <w:numPr>
          <w:ilvl w:val="0"/>
          <w:numId w:val="6"/>
          <w:numberingChange w:id="99" w:author="Jakub Lobert" w:date="2010-07-05T15:14:00Z" w:original=""/>
        </w:numPr>
        <w:pPrChange w:id="100" w:author="ikaza" w:date="2010-07-26T13:23:00Z">
          <w:pPr>
            <w:pStyle w:val="Akapitzlist"/>
            <w:numPr>
              <w:numId w:val="7"/>
            </w:numPr>
            <w:ind w:left="1068" w:hanging="360"/>
          </w:pPr>
        </w:pPrChange>
      </w:pPr>
      <w:r>
        <w:t xml:space="preserve">Powrót do kraju spowodowany jest najczęściej: </w:t>
      </w:r>
    </w:p>
    <w:p w:rsidR="00000000" w:rsidRDefault="006B1B8C">
      <w:pPr>
        <w:pStyle w:val="Akapitzlist"/>
        <w:numPr>
          <w:ilvl w:val="1"/>
          <w:numId w:val="6"/>
          <w:numberingChange w:id="101" w:author="Jakub Lobert" w:date="2010-07-05T15:14:00Z" w:original="o"/>
        </w:numPr>
        <w:pPrChange w:id="102" w:author="ikaza" w:date="2010-07-26T13:23:00Z">
          <w:pPr>
            <w:pStyle w:val="Akapitzlist"/>
            <w:numPr>
              <w:ilvl w:val="1"/>
              <w:numId w:val="7"/>
            </w:numPr>
            <w:ind w:left="1788" w:hanging="360"/>
          </w:pPr>
        </w:pPrChange>
      </w:pPr>
      <w:r>
        <w:t xml:space="preserve">W pierwszej kolejności: tęsknotą za bliskimi (zwłaszcza, kiedy w rodzinie są małe dzieci. Nasi rozmówcy często wspominali, że </w:t>
      </w:r>
      <w:r>
        <w:lastRenderedPageBreak/>
        <w:t>będąc na dłuższej migracji nie widzieli jak dziecko rośnie, jak się zmienia)</w:t>
      </w:r>
    </w:p>
    <w:p w:rsidR="00000000" w:rsidRDefault="006B1B8C">
      <w:pPr>
        <w:pStyle w:val="Akapitzlist"/>
        <w:numPr>
          <w:ilvl w:val="1"/>
          <w:numId w:val="6"/>
          <w:numberingChange w:id="103" w:author="Jakub Lobert" w:date="2010-07-05T15:14:00Z" w:original="o"/>
        </w:numPr>
        <w:pPrChange w:id="104" w:author="ikaza" w:date="2010-07-26T13:23:00Z">
          <w:pPr>
            <w:pStyle w:val="Akapitzlist"/>
            <w:numPr>
              <w:ilvl w:val="1"/>
              <w:numId w:val="7"/>
            </w:numPr>
            <w:ind w:left="1788" w:hanging="360"/>
          </w:pPr>
        </w:pPrChange>
      </w:pPr>
      <w:r>
        <w:t>W drugiej kolejności: zarobioną i odłożoną pewna sumą pieniędzy, która pozwala zrealizować zamierzony cel (często chodzi o poprawę standardu mieszkania) lub też pozwala przetrwać parę miesięcy w kraju, nie martwiąc się o brak środków do życia.</w:t>
      </w:r>
    </w:p>
    <w:p w:rsidR="006B1B8C" w:rsidRDefault="006B1B8C" w:rsidP="00BC5F33">
      <w:r>
        <w:t>Wśród naszych rozmówców migrujących zagranicznie były osoby:</w:t>
      </w:r>
    </w:p>
    <w:p w:rsidR="00000000" w:rsidRDefault="006B1B8C">
      <w:pPr>
        <w:pStyle w:val="Akapitzlist"/>
        <w:numPr>
          <w:ilvl w:val="0"/>
          <w:numId w:val="6"/>
          <w:numberingChange w:id="105" w:author="Jakub Lobert" w:date="2010-07-05T15:14:00Z" w:original=""/>
        </w:numPr>
        <w:pPrChange w:id="106" w:author="ikaza" w:date="2010-07-26T13:23:00Z">
          <w:pPr>
            <w:pStyle w:val="Akapitzlist"/>
            <w:numPr>
              <w:numId w:val="7"/>
            </w:numPr>
            <w:ind w:left="1068" w:hanging="360"/>
          </w:pPr>
        </w:pPrChange>
      </w:pPr>
      <w:r>
        <w:t>które zdecydowanie deklarowały</w:t>
      </w:r>
      <w:r w:rsidRPr="00962A85">
        <w:t xml:space="preserve"> ponowne wyjazdy (zwłaszcza za granice)</w:t>
      </w:r>
      <w:r>
        <w:t xml:space="preserve"> </w:t>
      </w:r>
      <w:r w:rsidRPr="00962A85">
        <w:t>-</w:t>
      </w:r>
      <w:r>
        <w:t>&gt; silna</w:t>
      </w:r>
      <w:r w:rsidRPr="00962A85">
        <w:t xml:space="preserve"> motywacja</w:t>
      </w:r>
      <w:r>
        <w:t xml:space="preserve"> finansowa i brak wiary, że na </w:t>
      </w:r>
      <w:r w:rsidRPr="00962A85">
        <w:t xml:space="preserve">miejscu zamieszkania można </w:t>
      </w:r>
      <w:r>
        <w:t>znaleźć</w:t>
      </w:r>
      <w:r w:rsidRPr="00962A85">
        <w:t xml:space="preserve"> godną </w:t>
      </w:r>
      <w:r>
        <w:t>pracę</w:t>
      </w:r>
      <w:r w:rsidRPr="00962A85">
        <w:t>.</w:t>
      </w:r>
    </w:p>
    <w:p w:rsidR="00000000" w:rsidRDefault="006B1B8C">
      <w:pPr>
        <w:pStyle w:val="Akapitzlist"/>
        <w:numPr>
          <w:ilvl w:val="0"/>
          <w:numId w:val="6"/>
          <w:numberingChange w:id="107" w:author="Jakub Lobert" w:date="2010-07-05T15:14:00Z" w:original=""/>
        </w:numPr>
        <w:pPrChange w:id="108" w:author="ikaza" w:date="2010-07-26T13:23:00Z">
          <w:pPr>
            <w:pStyle w:val="Akapitzlist"/>
            <w:numPr>
              <w:numId w:val="7"/>
            </w:numPr>
            <w:ind w:left="1068" w:hanging="360"/>
          </w:pPr>
        </w:pPrChange>
      </w:pPr>
      <w:r>
        <w:t>o</w:t>
      </w:r>
      <w:r w:rsidRPr="00962A85">
        <w:t>raz osoby, kt</w:t>
      </w:r>
      <w:r>
        <w:t>óre nie zamierzały migrować. Byli to głó</w:t>
      </w:r>
      <w:r w:rsidRPr="00962A85">
        <w:t>wnie</w:t>
      </w:r>
      <w:r>
        <w:t xml:space="preserve"> rodzice małych dzieci. R</w:t>
      </w:r>
      <w:r w:rsidRPr="00962A85">
        <w:t>ozłąka z dziećmi byłaby dla nich zbyt dużym obciążeniem emocjonalnym.</w:t>
      </w:r>
      <w:r>
        <w:t xml:space="preserve"> Dodatkowo będąc na migracji zmuszone są prowadzić dwa domy: za granicą (utrzymanie samego siebie) oraz w kraju (utrzymanie rodziny, którą zostawili) -&gt; realny, odczuwalny dochód jest wtedy mniejszy.</w:t>
      </w:r>
    </w:p>
    <w:p w:rsidR="006B1B8C" w:rsidRPr="00715885" w:rsidRDefault="006B1B8C" w:rsidP="00BC5F33">
      <w:pPr>
        <w:pStyle w:val="Akapitzlist"/>
      </w:pPr>
    </w:p>
    <w:p w:rsidR="006B1B8C" w:rsidRDefault="006B1B8C" w:rsidP="00BC5F33">
      <w:pPr>
        <w:pStyle w:val="Akapitzlist"/>
        <w:ind w:left="1080"/>
        <w:rPr>
          <w:u w:val="single"/>
        </w:rPr>
      </w:pPr>
    </w:p>
    <w:p w:rsidR="006B1B8C" w:rsidRPr="00BC5F33" w:rsidRDefault="006B1B8C" w:rsidP="00BC5F33">
      <w:pPr>
        <w:pStyle w:val="Akapitzlist"/>
        <w:ind w:left="708"/>
        <w:rPr>
          <w:u w:val="single"/>
        </w:rPr>
      </w:pPr>
      <w:r w:rsidRPr="00BC5F33">
        <w:rPr>
          <w:u w:val="single"/>
        </w:rPr>
        <w:t>Migracje wewnętrzne</w:t>
      </w:r>
    </w:p>
    <w:p w:rsidR="006B1B8C" w:rsidRDefault="006B1B8C" w:rsidP="00BC5F33">
      <w:pPr>
        <w:pStyle w:val="Akapitzlist"/>
        <w:ind w:left="1080"/>
      </w:pPr>
    </w:p>
    <w:p w:rsidR="006B1B8C" w:rsidRDefault="006B1B8C" w:rsidP="00BC5F33">
      <w:pPr>
        <w:pStyle w:val="Akapitzlist"/>
        <w:ind w:left="0" w:firstLine="708"/>
      </w:pPr>
      <w:r>
        <w:t xml:space="preserve">Migracje wewnętrzne dotyczyły Warszawy i okolic oraz Śląska.  Były to: </w:t>
      </w:r>
    </w:p>
    <w:p w:rsidR="00000000" w:rsidRDefault="006B1B8C">
      <w:pPr>
        <w:pStyle w:val="Akapitzlist"/>
        <w:numPr>
          <w:ilvl w:val="0"/>
          <w:numId w:val="29"/>
          <w:numberingChange w:id="109" w:author="Jakub Lobert" w:date="2010-07-05T15:14:00Z" w:original=""/>
        </w:numPr>
        <w:pPrChange w:id="110" w:author="ikaza" w:date="2010-07-26T13:23:00Z">
          <w:pPr>
            <w:pStyle w:val="Akapitzlist"/>
            <w:numPr>
              <w:numId w:val="33"/>
            </w:numPr>
            <w:tabs>
              <w:tab w:val="num" w:pos="360"/>
              <w:tab w:val="num" w:pos="720"/>
            </w:tabs>
            <w:ind w:hanging="720"/>
          </w:pPr>
        </w:pPrChange>
      </w:pPr>
      <w:r>
        <w:t xml:space="preserve">praca w branży budowlanej, </w:t>
      </w:r>
    </w:p>
    <w:p w:rsidR="00000000" w:rsidRDefault="006B1B8C">
      <w:pPr>
        <w:pStyle w:val="Akapitzlist"/>
        <w:numPr>
          <w:ilvl w:val="0"/>
          <w:numId w:val="29"/>
          <w:numberingChange w:id="111" w:author="Jakub Lobert" w:date="2010-07-05T15:14:00Z" w:original=""/>
        </w:numPr>
        <w:pPrChange w:id="112" w:author="ikaza" w:date="2010-07-26T13:23:00Z">
          <w:pPr>
            <w:pStyle w:val="Akapitzlist"/>
            <w:numPr>
              <w:numId w:val="33"/>
            </w:numPr>
            <w:tabs>
              <w:tab w:val="num" w:pos="360"/>
              <w:tab w:val="num" w:pos="720"/>
            </w:tabs>
            <w:ind w:hanging="720"/>
          </w:pPr>
        </w:pPrChange>
      </w:pPr>
      <w:r>
        <w:t>lub typowe prace sezonowe w branży gospodarczo – rolnej.</w:t>
      </w:r>
    </w:p>
    <w:p w:rsidR="006B1B8C" w:rsidRDefault="006B1B8C" w:rsidP="00BC5F33">
      <w:pPr>
        <w:pStyle w:val="Akapitzlist"/>
        <w:ind w:left="0"/>
      </w:pPr>
    </w:p>
    <w:p w:rsidR="00953E38" w:rsidRDefault="00953E38">
      <w:pPr>
        <w:pStyle w:val="Akapitzlist"/>
        <w:ind w:left="0"/>
      </w:pPr>
    </w:p>
    <w:p w:rsidR="006B1B8C" w:rsidRPr="006A2BB9" w:rsidRDefault="006B1B8C" w:rsidP="00E654FF">
      <w:r>
        <w:t>Migranci wewnętrzni woleliby dłużej nie migrować. Cotygodniowe wyjazdy są dla nich zbyt dużym obciążeniem, a dochód nie jest wyraźniej wyższy (jak np. w migracjach zagranicznych).</w:t>
      </w:r>
    </w:p>
    <w:p w:rsidR="006B1B8C" w:rsidRPr="00211798" w:rsidRDefault="006B1B8C" w:rsidP="00E654FF"/>
    <w:p w:rsidR="00000000" w:rsidRDefault="006B1B8C">
      <w:pPr>
        <w:pStyle w:val="Nagwek2"/>
        <w:numPr>
          <w:ilvl w:val="1"/>
          <w:numId w:val="28"/>
        </w:numPr>
        <w:pPrChange w:id="113" w:author="ikaza" w:date="2010-07-26T13:23:00Z">
          <w:pPr>
            <w:pStyle w:val="Nagwek2"/>
            <w:numPr>
              <w:ilvl w:val="1"/>
              <w:numId w:val="30"/>
            </w:numPr>
            <w:tabs>
              <w:tab w:val="num" w:pos="360"/>
              <w:tab w:val="num" w:pos="1440"/>
            </w:tabs>
            <w:ind w:left="1440" w:hanging="720"/>
          </w:pPr>
        </w:pPrChange>
      </w:pPr>
      <w:bookmarkStart w:id="114" w:name="_Toc246497760"/>
      <w:bookmarkStart w:id="115" w:name="_Toc258570072"/>
      <w:r w:rsidRPr="00BC5F33">
        <w:lastRenderedPageBreak/>
        <w:t>Trajektorie migracji</w:t>
      </w:r>
      <w:bookmarkEnd w:id="114"/>
      <w:bookmarkEnd w:id="115"/>
    </w:p>
    <w:p w:rsidR="006B1B8C" w:rsidRPr="00BF5C02" w:rsidRDefault="006B1B8C" w:rsidP="001D76D3">
      <w:pPr>
        <w:ind w:firstLine="576"/>
      </w:pPr>
      <w:r w:rsidRPr="00BF5C02">
        <w:t xml:space="preserve">Migracje </w:t>
      </w:r>
      <w:r>
        <w:t>są zazwyczaj zaplanowane.</w:t>
      </w:r>
      <w:r w:rsidRPr="00BF5C02">
        <w:t xml:space="preserve"> </w:t>
      </w:r>
      <w:r>
        <w:t xml:space="preserve">Wyjeżdża się </w:t>
      </w:r>
      <w:r w:rsidRPr="00BF5C02">
        <w:t>tam, gdzieś już ktoś był ze znajomych/ro</w:t>
      </w:r>
      <w:r>
        <w:t xml:space="preserve">dziny. Takie migracje postrzegane są jako bezpieczne </w:t>
      </w:r>
      <w:r w:rsidRPr="00BF5C02">
        <w:t>– zapewnione mieszkanie oraz praca. K</w:t>
      </w:r>
      <w:r>
        <w:t>ierunki migracji</w:t>
      </w:r>
      <w:r w:rsidRPr="00BF5C02">
        <w:t xml:space="preserve"> </w:t>
      </w:r>
      <w:r>
        <w:t>są</w:t>
      </w:r>
      <w:r w:rsidRPr="00BF5C02">
        <w:t xml:space="preserve"> </w:t>
      </w:r>
      <w:r>
        <w:t>zależne od tego, gdzie akurat przebywają lub przebywali znajomi</w:t>
      </w:r>
      <w:r w:rsidRPr="00BF5C02">
        <w:t xml:space="preserve">. Wyjeżdżano do Niemiec, </w:t>
      </w:r>
      <w:r>
        <w:t>Irlandii, Włoch, Danii Holandii, na Cypr.</w:t>
      </w:r>
      <w:r w:rsidRPr="00BF5C02">
        <w:t xml:space="preserve"> </w:t>
      </w:r>
    </w:p>
    <w:p w:rsidR="006B1B8C" w:rsidRPr="00BF5C02" w:rsidRDefault="006B1B8C" w:rsidP="00E654FF">
      <w:r w:rsidRPr="00BF5C02">
        <w:t xml:space="preserve">Czas pobytu </w:t>
      </w:r>
      <w:r>
        <w:t>uzależniony</w:t>
      </w:r>
      <w:r w:rsidRPr="00BF5C02">
        <w:t xml:space="preserve"> </w:t>
      </w:r>
      <w:r>
        <w:t xml:space="preserve">jest </w:t>
      </w:r>
      <w:r w:rsidRPr="00BF5C02">
        <w:t>często o</w:t>
      </w:r>
      <w:r>
        <w:t>d</w:t>
      </w:r>
      <w:r w:rsidRPr="00BF5C02">
        <w:t xml:space="preserve"> charakteru pracy:</w:t>
      </w:r>
    </w:p>
    <w:p w:rsidR="00000000" w:rsidRDefault="006B1B8C">
      <w:pPr>
        <w:pStyle w:val="Akapitzlist"/>
        <w:numPr>
          <w:ilvl w:val="0"/>
          <w:numId w:val="7"/>
          <w:numberingChange w:id="116" w:author="Jakub Lobert" w:date="2010-07-05T15:14:00Z" w:original=""/>
        </w:numPr>
        <w:pPrChange w:id="117" w:author="ikaza" w:date="2010-07-26T13:23:00Z">
          <w:pPr>
            <w:pStyle w:val="Akapitzlist"/>
            <w:numPr>
              <w:numId w:val="9"/>
            </w:numPr>
            <w:ind w:left="1080" w:hanging="360"/>
          </w:pPr>
        </w:pPrChange>
      </w:pPr>
      <w:r>
        <w:t>Czas p</w:t>
      </w:r>
      <w:r w:rsidRPr="00BF5C02">
        <w:t>rac</w:t>
      </w:r>
      <w:r>
        <w:t>y</w:t>
      </w:r>
      <w:r w:rsidRPr="00BF5C02">
        <w:t xml:space="preserve"> w gospodarstwach rolnych </w:t>
      </w:r>
      <w:r>
        <w:t>zależy od tego jak długo trwa sezon upraw (Niemcy, Holandia). Są to zazwyczaj migracje od 3 do 6 miesięcy.</w:t>
      </w:r>
    </w:p>
    <w:p w:rsidR="00000000" w:rsidRDefault="006B1B8C">
      <w:pPr>
        <w:pStyle w:val="Akapitzlist"/>
        <w:numPr>
          <w:ilvl w:val="0"/>
          <w:numId w:val="7"/>
          <w:numberingChange w:id="118" w:author="Jakub Lobert" w:date="2010-07-05T15:14:00Z" w:original=""/>
        </w:numPr>
        <w:pPrChange w:id="119" w:author="ikaza" w:date="2010-07-26T13:23:00Z">
          <w:pPr>
            <w:pStyle w:val="Akapitzlist"/>
            <w:numPr>
              <w:numId w:val="9"/>
            </w:numPr>
            <w:ind w:left="1080" w:hanging="360"/>
          </w:pPr>
        </w:pPrChange>
      </w:pPr>
      <w:r w:rsidRPr="00BF5C02">
        <w:t xml:space="preserve">Praca w branży </w:t>
      </w:r>
      <w:r>
        <w:t>budow</w:t>
      </w:r>
      <w:r w:rsidRPr="00BF5C02">
        <w:t>l</w:t>
      </w:r>
      <w:r>
        <w:t xml:space="preserve">anej </w:t>
      </w:r>
      <w:r w:rsidRPr="00BF5C02">
        <w:t>trw</w:t>
      </w:r>
      <w:r>
        <w:t>a zazwyczaj dość dł</w:t>
      </w:r>
      <w:r w:rsidRPr="00BF5C02">
        <w:t>ugo, nawet do kilku lat</w:t>
      </w:r>
      <w:r>
        <w:t xml:space="preserve"> (Cypr, Irlandia). W tym przypadku zdarza się, że osoba migrująca jest w stanie sprowadzić do siebie rodzinę (żonę z dziećmi). Na miejscu wynajmowane jest mieszkanie, domy – na spółkę z innymi migrantami.  Praca taka jest najczęściej legalna (posiadano podstawowe świadczenia ubezpieczeniowe)</w:t>
      </w:r>
    </w:p>
    <w:p w:rsidR="00000000" w:rsidRDefault="006B1B8C">
      <w:pPr>
        <w:pStyle w:val="Akapitzlist"/>
        <w:numPr>
          <w:ilvl w:val="0"/>
          <w:numId w:val="7"/>
          <w:numberingChange w:id="120" w:author="Jakub Lobert" w:date="2010-07-05T15:14:00Z" w:original=""/>
        </w:numPr>
        <w:pPrChange w:id="121" w:author="ikaza" w:date="2010-07-26T13:23:00Z">
          <w:pPr>
            <w:pStyle w:val="Akapitzlist"/>
            <w:numPr>
              <w:numId w:val="9"/>
            </w:numPr>
            <w:ind w:left="1080" w:hanging="360"/>
          </w:pPr>
        </w:pPrChange>
      </w:pPr>
      <w:r>
        <w:t xml:space="preserve">Praca przy </w:t>
      </w:r>
      <w:r w:rsidRPr="00BF5C02">
        <w:t>o</w:t>
      </w:r>
      <w:r>
        <w:t>piece nad starszymi osobami to praca</w:t>
      </w:r>
      <w:r w:rsidRPr="00BF5C02">
        <w:t xml:space="preserve"> na kilka miesięcy – do </w:t>
      </w:r>
      <w:r>
        <w:t>roku czasu (Włochy).</w:t>
      </w:r>
    </w:p>
    <w:p w:rsidR="006B1B8C" w:rsidRPr="00BF5C02" w:rsidRDefault="006B1B8C" w:rsidP="00E654FF">
      <w:r>
        <w:t xml:space="preserve">W przypadku migracji wewnętrznych wybiera się duże ośrodki miejskie typu Warszawa, Katowice. </w:t>
      </w:r>
      <w:r w:rsidRPr="00B064BC">
        <w:t xml:space="preserve">Mieszkanie w przypadku wyjazdów na terenie kraju </w:t>
      </w:r>
      <w:r>
        <w:t>jest u rodziny lub wynajmuje się</w:t>
      </w:r>
      <w:r w:rsidRPr="00B064BC">
        <w:t xml:space="preserve"> na spółkę z innymi </w:t>
      </w:r>
      <w:r>
        <w:t>pracownikami. Praca taka wiąże się z wyjazdem na początku tygodnia i z powrotem na weekend.</w:t>
      </w:r>
    </w:p>
    <w:p w:rsidR="006B1B8C" w:rsidRPr="0010574A" w:rsidRDefault="006B1B8C" w:rsidP="00E654FF">
      <w:r w:rsidRPr="0010574A">
        <w:t xml:space="preserve">Powrót z migracji, zarówno zewnętrznych jak i wewnętrznych </w:t>
      </w:r>
      <w:r>
        <w:t xml:space="preserve">jest </w:t>
      </w:r>
      <w:r w:rsidRPr="0010574A">
        <w:t>zawsze do</w:t>
      </w:r>
      <w:r>
        <w:t xml:space="preserve"> miejsca zamieszkania. Powraca się</w:t>
      </w:r>
      <w:r w:rsidRPr="0010574A">
        <w:t xml:space="preserve"> równi</w:t>
      </w:r>
      <w:r>
        <w:t xml:space="preserve">eż do tych samych miejsc pracy </w:t>
      </w:r>
      <w:r w:rsidRPr="0010574A">
        <w:t xml:space="preserve">(zwłaszcza w branży </w:t>
      </w:r>
      <w:r>
        <w:t>budow</w:t>
      </w:r>
      <w:r w:rsidRPr="0010574A">
        <w:t>l</w:t>
      </w:r>
      <w:r>
        <w:t>a</w:t>
      </w:r>
      <w:r w:rsidRPr="0010574A">
        <w:t>nej)</w:t>
      </w:r>
      <w:r>
        <w:t>.</w:t>
      </w:r>
    </w:p>
    <w:p w:rsidR="006B1B8C" w:rsidRPr="003E5D83" w:rsidRDefault="006B1B8C" w:rsidP="00E654FF"/>
    <w:p w:rsidR="00000000" w:rsidRDefault="006B1B8C">
      <w:pPr>
        <w:pStyle w:val="Nagwek2"/>
        <w:numPr>
          <w:ilvl w:val="1"/>
          <w:numId w:val="28"/>
        </w:numPr>
        <w:pPrChange w:id="122" w:author="ikaza" w:date="2010-07-26T13:23:00Z">
          <w:pPr>
            <w:pStyle w:val="Nagwek2"/>
            <w:numPr>
              <w:ilvl w:val="1"/>
              <w:numId w:val="30"/>
            </w:numPr>
            <w:tabs>
              <w:tab w:val="num" w:pos="360"/>
              <w:tab w:val="num" w:pos="1440"/>
            </w:tabs>
            <w:ind w:left="1440" w:hanging="720"/>
          </w:pPr>
        </w:pPrChange>
      </w:pPr>
      <w:bookmarkStart w:id="123" w:name="_Toc246497761"/>
      <w:bookmarkStart w:id="124" w:name="_Toc258570073"/>
      <w:r w:rsidRPr="00613BE7">
        <w:t>Migracje –</w:t>
      </w:r>
      <w:r>
        <w:t xml:space="preserve"> </w:t>
      </w:r>
      <w:r w:rsidRPr="00613BE7">
        <w:t>motywy</w:t>
      </w:r>
      <w:r>
        <w:t xml:space="preserve"> i bariery</w:t>
      </w:r>
      <w:bookmarkEnd w:id="123"/>
      <w:bookmarkEnd w:id="124"/>
    </w:p>
    <w:p w:rsidR="006B1B8C" w:rsidRDefault="006B1B8C" w:rsidP="00F53271">
      <w:pPr>
        <w:ind w:firstLine="576"/>
      </w:pPr>
      <w:r>
        <w:t xml:space="preserve">Wśród naszych rozmówców dominującym motywem skłaniającym ich do migrowania są pieniądze. Ubogi lokalny rynek pracy i związane z tym trudności ze znalezieniem pracy w miejscu zamieszkania skłaniają do szukania jej w innych </w:t>
      </w:r>
      <w:r>
        <w:lastRenderedPageBreak/>
        <w:t xml:space="preserve">regionach kraju lub za granicą. Warto zwrócić uwagę na specyfikę rynku pracy w powiecie lidzbarskim: </w:t>
      </w:r>
    </w:p>
    <w:p w:rsidR="00000000" w:rsidRDefault="006B1B8C">
      <w:pPr>
        <w:pStyle w:val="Akapitzlist"/>
        <w:numPr>
          <w:ilvl w:val="0"/>
          <w:numId w:val="8"/>
          <w:numberingChange w:id="125" w:author="Jakub Lobert" w:date="2010-07-05T15:14:00Z" w:original=""/>
        </w:numPr>
        <w:pPrChange w:id="126" w:author="ikaza" w:date="2010-07-26T13:23:00Z">
          <w:pPr>
            <w:pStyle w:val="Akapitzlist"/>
            <w:numPr>
              <w:numId w:val="10"/>
            </w:numPr>
            <w:ind w:left="1068" w:hanging="360"/>
          </w:pPr>
        </w:pPrChange>
      </w:pPr>
      <w:r>
        <w:t>Brak przemysłu, w związku z tym miejsc pracy.</w:t>
      </w:r>
    </w:p>
    <w:p w:rsidR="00000000" w:rsidRDefault="006B1B8C">
      <w:pPr>
        <w:pStyle w:val="Akapitzlist"/>
        <w:numPr>
          <w:ilvl w:val="0"/>
          <w:numId w:val="8"/>
          <w:numberingChange w:id="127" w:author="Jakub Lobert" w:date="2010-07-05T15:14:00Z" w:original=""/>
        </w:numPr>
        <w:pPrChange w:id="128" w:author="ikaza" w:date="2010-07-26T13:23:00Z">
          <w:pPr>
            <w:pStyle w:val="Akapitzlist"/>
            <w:numPr>
              <w:numId w:val="10"/>
            </w:numPr>
            <w:ind w:left="1068" w:hanging="360"/>
          </w:pPr>
        </w:pPrChange>
      </w:pPr>
      <w:r>
        <w:t>Dominacja rynku przez małe firmy prywatne, postrzegane, jako wyzyskujące pracowników, niewypłacalne, unikające umów o prace.</w:t>
      </w:r>
    </w:p>
    <w:p w:rsidR="006B1B8C" w:rsidRPr="00F53271" w:rsidRDefault="006B1B8C" w:rsidP="00D651A9">
      <w:pPr>
        <w:spacing w:line="240" w:lineRule="auto"/>
        <w:ind w:left="709"/>
        <w:rPr>
          <w:i/>
          <w:iCs/>
          <w:sz w:val="20"/>
          <w:szCs w:val="20"/>
        </w:rPr>
      </w:pPr>
      <w:r w:rsidRPr="00F53271">
        <w:rPr>
          <w:i/>
          <w:iCs/>
          <w:sz w:val="20"/>
          <w:szCs w:val="20"/>
        </w:rPr>
        <w:t>„Jestem bezrobotny w te</w:t>
      </w:r>
      <w:r>
        <w:rPr>
          <w:i/>
          <w:iCs/>
          <w:sz w:val="20"/>
          <w:szCs w:val="20"/>
        </w:rPr>
        <w:t>j</w:t>
      </w:r>
      <w:r w:rsidRPr="00F53271">
        <w:rPr>
          <w:i/>
          <w:iCs/>
          <w:sz w:val="20"/>
          <w:szCs w:val="20"/>
        </w:rPr>
        <w:t xml:space="preserve"> chwili, bo trafiłem na podłego pracodawcę, który nie wypłacił mi pieniędzy, więc zrezygnowałem.”</w:t>
      </w:r>
    </w:p>
    <w:p w:rsidR="006B1B8C" w:rsidRPr="00F53271" w:rsidRDefault="006B1B8C" w:rsidP="00F53271">
      <w:pPr>
        <w:spacing w:line="240" w:lineRule="auto"/>
        <w:jc w:val="right"/>
        <w:rPr>
          <w:i/>
          <w:iCs/>
          <w:sz w:val="20"/>
          <w:szCs w:val="20"/>
        </w:rPr>
      </w:pPr>
      <w:r w:rsidRPr="00F53271">
        <w:rPr>
          <w:i/>
          <w:iCs/>
          <w:sz w:val="20"/>
          <w:szCs w:val="20"/>
        </w:rPr>
        <w:t xml:space="preserve"> (AFG</w:t>
      </w:r>
      <w:r>
        <w:rPr>
          <w:i/>
          <w:iCs/>
          <w:sz w:val="20"/>
          <w:szCs w:val="20"/>
        </w:rPr>
        <w:t>,</w:t>
      </w:r>
      <w:r w:rsidRPr="00CA13A2">
        <w:rPr>
          <w:i/>
          <w:iCs/>
          <w:sz w:val="20"/>
          <w:szCs w:val="20"/>
        </w:rPr>
        <w:t xml:space="preserve"> </w:t>
      </w:r>
      <w:r>
        <w:rPr>
          <w:i/>
          <w:iCs/>
          <w:sz w:val="20"/>
          <w:szCs w:val="20"/>
        </w:rPr>
        <w:t>powiat lidzbarski</w:t>
      </w:r>
      <w:r w:rsidRPr="00F53271">
        <w:rPr>
          <w:i/>
          <w:iCs/>
          <w:sz w:val="20"/>
          <w:szCs w:val="20"/>
        </w:rPr>
        <w:t>)</w:t>
      </w:r>
    </w:p>
    <w:p w:rsidR="006B1B8C" w:rsidRPr="00F53271" w:rsidRDefault="006B1B8C" w:rsidP="00D651A9">
      <w:pPr>
        <w:spacing w:line="240" w:lineRule="auto"/>
        <w:ind w:left="709"/>
        <w:rPr>
          <w:i/>
          <w:iCs/>
          <w:sz w:val="20"/>
          <w:szCs w:val="20"/>
        </w:rPr>
      </w:pPr>
      <w:r w:rsidRPr="00A11B49">
        <w:t>„</w:t>
      </w:r>
      <w:r w:rsidRPr="00F53271">
        <w:rPr>
          <w:i/>
          <w:iCs/>
          <w:sz w:val="20"/>
          <w:szCs w:val="20"/>
        </w:rPr>
        <w:t>U nas pracy nie ma, albo trzeba robić za grosz</w:t>
      </w:r>
      <w:r>
        <w:rPr>
          <w:i/>
          <w:iCs/>
          <w:sz w:val="20"/>
          <w:szCs w:val="20"/>
        </w:rPr>
        <w:t>e</w:t>
      </w:r>
      <w:r w:rsidRPr="00F53271">
        <w:rPr>
          <w:i/>
          <w:iCs/>
          <w:sz w:val="20"/>
          <w:szCs w:val="20"/>
        </w:rPr>
        <w:t xml:space="preserve">.” </w:t>
      </w:r>
    </w:p>
    <w:p w:rsidR="006B1B8C" w:rsidRPr="00F53271" w:rsidRDefault="006B1B8C" w:rsidP="00F53271">
      <w:pPr>
        <w:spacing w:line="240" w:lineRule="auto"/>
        <w:jc w:val="right"/>
        <w:rPr>
          <w:i/>
          <w:iCs/>
          <w:sz w:val="20"/>
          <w:szCs w:val="20"/>
        </w:rPr>
      </w:pPr>
      <w:r w:rsidRPr="00F53271">
        <w:rPr>
          <w:i/>
          <w:iCs/>
          <w:sz w:val="20"/>
          <w:szCs w:val="20"/>
        </w:rPr>
        <w:t>(</w:t>
      </w:r>
      <w:r>
        <w:rPr>
          <w:i/>
          <w:iCs/>
          <w:sz w:val="20"/>
          <w:szCs w:val="20"/>
        </w:rPr>
        <w:t>migrant wewnętrzny, 37 lat, mężczyzna</w:t>
      </w:r>
      <w:r w:rsidRPr="00F53271">
        <w:rPr>
          <w:i/>
          <w:iCs/>
          <w:sz w:val="20"/>
          <w:szCs w:val="20"/>
        </w:rPr>
        <w:t>)</w:t>
      </w:r>
    </w:p>
    <w:p w:rsidR="006B1B8C" w:rsidRPr="00F53271" w:rsidRDefault="006B1B8C" w:rsidP="00D651A9">
      <w:pPr>
        <w:spacing w:line="240" w:lineRule="auto"/>
        <w:ind w:left="709"/>
        <w:rPr>
          <w:i/>
          <w:iCs/>
          <w:sz w:val="20"/>
          <w:szCs w:val="20"/>
        </w:rPr>
      </w:pPr>
      <w:r w:rsidRPr="00F53271">
        <w:rPr>
          <w:i/>
          <w:iCs/>
          <w:sz w:val="20"/>
          <w:szCs w:val="20"/>
        </w:rPr>
        <w:t>„Wszędzie na czarno. Albo dają pani umowę o dzieło, która do niczego pani nie uprawnia i się nie liczy. Tak bazują prywaciarze, bo to trzeba ZUS płacić, a to kosztuje”.</w:t>
      </w:r>
    </w:p>
    <w:p w:rsidR="006B1B8C" w:rsidRPr="00F53271" w:rsidRDefault="006B1B8C" w:rsidP="00F53271">
      <w:pPr>
        <w:spacing w:line="240" w:lineRule="auto"/>
        <w:jc w:val="right"/>
        <w:rPr>
          <w:i/>
          <w:iCs/>
          <w:sz w:val="20"/>
          <w:szCs w:val="20"/>
        </w:rPr>
      </w:pPr>
      <w:r w:rsidRPr="00F53271">
        <w:rPr>
          <w:i/>
          <w:iCs/>
          <w:sz w:val="20"/>
          <w:szCs w:val="20"/>
        </w:rPr>
        <w:t>(</w:t>
      </w:r>
      <w:r>
        <w:rPr>
          <w:i/>
          <w:iCs/>
          <w:sz w:val="20"/>
          <w:szCs w:val="20"/>
        </w:rPr>
        <w:t>migrant wewnętrzny, 53 lata, kobieta</w:t>
      </w:r>
      <w:r w:rsidRPr="00F53271">
        <w:rPr>
          <w:i/>
          <w:iCs/>
          <w:sz w:val="20"/>
          <w:szCs w:val="20"/>
        </w:rPr>
        <w:t>)</w:t>
      </w:r>
    </w:p>
    <w:p w:rsidR="006B1B8C" w:rsidRDefault="006B1B8C" w:rsidP="00E654FF"/>
    <w:p w:rsidR="006B1B8C" w:rsidRDefault="006B1B8C" w:rsidP="00F53271">
      <w:pPr>
        <w:ind w:firstLine="708"/>
      </w:pPr>
      <w:r>
        <w:t>Wynagrodzenia, z jakimi można się spotkać na miejscowym rynku pracy, postrzegane są, jako zbyt niskie i nieadekwatne do wysiłku i ilości przepracowanych godzin. Praca poza regionem (czy to w Polsce czy za granicą) postrzegana jest często przez naszych badanych jako zdecydowanie lepiej płatna. Dodatkowo, o pracy za granicą badani często mówią, że jest mniej obciążająca (zwłaszcza w branży budowlanej).</w:t>
      </w:r>
    </w:p>
    <w:p w:rsidR="006B1B8C" w:rsidRPr="00F53271" w:rsidRDefault="006B1B8C" w:rsidP="00D651A9">
      <w:pPr>
        <w:spacing w:line="240" w:lineRule="auto"/>
        <w:ind w:left="709"/>
        <w:rPr>
          <w:i/>
          <w:iCs/>
          <w:sz w:val="20"/>
          <w:szCs w:val="20"/>
        </w:rPr>
      </w:pPr>
      <w:r w:rsidRPr="00F53271">
        <w:rPr>
          <w:i/>
          <w:iCs/>
          <w:sz w:val="20"/>
          <w:szCs w:val="20"/>
        </w:rPr>
        <w:t xml:space="preserve"> „Jeśli budowlaniec pracuje w Danii 8 godzin dziennie i przyjeżdża z dużymi zarobkami to się opłaca. Tam się nawet pracuje po 6 godzin a u nas po 12”.</w:t>
      </w:r>
    </w:p>
    <w:p w:rsidR="006B1B8C" w:rsidRPr="00F53271" w:rsidRDefault="006B1B8C" w:rsidP="00F53271">
      <w:pPr>
        <w:spacing w:line="240" w:lineRule="auto"/>
        <w:ind w:left="567" w:hanging="567"/>
        <w:jc w:val="right"/>
        <w:rPr>
          <w:i/>
          <w:iCs/>
          <w:sz w:val="20"/>
          <w:szCs w:val="20"/>
        </w:rPr>
      </w:pPr>
      <w:r w:rsidRPr="00F53271">
        <w:rPr>
          <w:i/>
          <w:iCs/>
          <w:sz w:val="20"/>
          <w:szCs w:val="20"/>
        </w:rPr>
        <w:t>( AFG</w:t>
      </w:r>
      <w:r>
        <w:rPr>
          <w:i/>
          <w:iCs/>
          <w:sz w:val="20"/>
          <w:szCs w:val="20"/>
        </w:rPr>
        <w:t>, powiat lidzbarski</w:t>
      </w:r>
      <w:r w:rsidRPr="00F53271">
        <w:rPr>
          <w:i/>
          <w:iCs/>
          <w:sz w:val="20"/>
          <w:szCs w:val="20"/>
        </w:rPr>
        <w:t>)</w:t>
      </w:r>
    </w:p>
    <w:p w:rsidR="006B1B8C" w:rsidRDefault="006B1B8C" w:rsidP="00E654FF"/>
    <w:p w:rsidR="006B1B8C" w:rsidRDefault="006B1B8C" w:rsidP="00A40A89">
      <w:pPr>
        <w:ind w:firstLine="567"/>
      </w:pPr>
      <w:r w:rsidRPr="006F7AEE">
        <w:t>Zarobek za granicą postrzegany jest, jako szybszy i większy</w:t>
      </w:r>
      <w:r>
        <w:t xml:space="preserve"> niż w kraju</w:t>
      </w:r>
      <w:r w:rsidRPr="006F7AEE">
        <w:t>.  Myśląc o wyj</w:t>
      </w:r>
      <w:r>
        <w:t>e</w:t>
      </w:r>
      <w:r w:rsidRPr="006F7AEE">
        <w:t xml:space="preserve">ździe i zarobieniu tam większej sumy pieniędzy </w:t>
      </w:r>
      <w:r>
        <w:t xml:space="preserve">nasi rozmówcy wiążą </w:t>
      </w:r>
      <w:r w:rsidRPr="006F7AEE">
        <w:t>nadzieję, że po powrocie będzie można pole</w:t>
      </w:r>
      <w:r>
        <w:t>pszyć sobie i rodzinie standard</w:t>
      </w:r>
      <w:r w:rsidRPr="006F7AEE">
        <w:t xml:space="preserve"> życia (remont i wyposażenie </w:t>
      </w:r>
      <w:r>
        <w:t xml:space="preserve">mieszkania), zadbać o dzieci (zakup ubrań, zabawek, akcesoriów szkolnych).  </w:t>
      </w:r>
    </w:p>
    <w:p w:rsidR="006B1B8C" w:rsidRPr="006F7AEE" w:rsidRDefault="006B1B8C" w:rsidP="00A00958">
      <w:pPr>
        <w:ind w:firstLine="567"/>
      </w:pPr>
      <w:r>
        <w:t>W odróżnieniu od zarobku za granicą, pieniądze zarobione w kraju przeznaczane są po prostu na przeżycie.</w:t>
      </w:r>
    </w:p>
    <w:p w:rsidR="00953E38" w:rsidRDefault="006B1B8C">
      <w:pPr>
        <w:ind w:firstLine="708"/>
      </w:pPr>
      <w:r w:rsidRPr="006F7AEE">
        <w:lastRenderedPageBreak/>
        <w:t xml:space="preserve">W przypadku migracji zagranicznym motywem skłaniającym do wyjazdu jest </w:t>
      </w:r>
      <w:r>
        <w:t xml:space="preserve">również </w:t>
      </w:r>
      <w:r w:rsidRPr="006F7AEE">
        <w:t>chęć zobaczenia innego świata. Motyw ten pojawia się częściej u osób młodszych</w:t>
      </w:r>
      <w:r>
        <w:t>.</w:t>
      </w:r>
    </w:p>
    <w:p w:rsidR="006B1B8C" w:rsidRPr="00F53271" w:rsidRDefault="006B1B8C" w:rsidP="00D651A9">
      <w:pPr>
        <w:spacing w:line="240" w:lineRule="auto"/>
        <w:ind w:left="709"/>
        <w:rPr>
          <w:i/>
          <w:iCs/>
          <w:sz w:val="20"/>
          <w:szCs w:val="20"/>
        </w:rPr>
      </w:pPr>
      <w:r w:rsidRPr="00F53271">
        <w:rPr>
          <w:i/>
          <w:iCs/>
          <w:sz w:val="20"/>
          <w:szCs w:val="20"/>
        </w:rPr>
        <w:t>„Jak wyjeżdżałem, to brat tam mało zarabiał. Tu bym tyle zarobił, ale chciałem pojechać, żeby zobaczyć jak ta Anglia wygląda, jak to wszystko tam wygląda”.</w:t>
      </w:r>
    </w:p>
    <w:p w:rsidR="006B1B8C" w:rsidRPr="00F53271" w:rsidRDefault="006B1B8C" w:rsidP="00F53271">
      <w:pPr>
        <w:spacing w:line="240" w:lineRule="auto"/>
        <w:jc w:val="right"/>
        <w:rPr>
          <w:i/>
          <w:iCs/>
          <w:sz w:val="20"/>
          <w:szCs w:val="20"/>
        </w:rPr>
      </w:pPr>
      <w:r w:rsidRPr="00F53271">
        <w:rPr>
          <w:i/>
          <w:iCs/>
          <w:sz w:val="20"/>
          <w:szCs w:val="20"/>
        </w:rPr>
        <w:t>(AFG</w:t>
      </w:r>
      <w:r>
        <w:rPr>
          <w:i/>
          <w:iCs/>
          <w:sz w:val="20"/>
          <w:szCs w:val="20"/>
        </w:rPr>
        <w:t>,</w:t>
      </w:r>
      <w:r w:rsidRPr="00CA13A2">
        <w:rPr>
          <w:i/>
          <w:iCs/>
          <w:sz w:val="20"/>
          <w:szCs w:val="20"/>
        </w:rPr>
        <w:t xml:space="preserve"> </w:t>
      </w:r>
      <w:r>
        <w:rPr>
          <w:i/>
          <w:iCs/>
          <w:sz w:val="20"/>
          <w:szCs w:val="20"/>
        </w:rPr>
        <w:t>powiat lidzbarski</w:t>
      </w:r>
      <w:r w:rsidRPr="00F53271">
        <w:rPr>
          <w:i/>
          <w:iCs/>
          <w:sz w:val="20"/>
          <w:szCs w:val="20"/>
        </w:rPr>
        <w:t>)</w:t>
      </w:r>
    </w:p>
    <w:p w:rsidR="006B1B8C" w:rsidRPr="00B542D0" w:rsidRDefault="006B1B8C" w:rsidP="00E654FF"/>
    <w:p w:rsidR="006B1B8C" w:rsidRPr="00B542D0" w:rsidRDefault="006B1B8C" w:rsidP="00F53271">
      <w:pPr>
        <w:ind w:firstLine="576"/>
      </w:pPr>
      <w:r>
        <w:t>Wśród naszych badanych nie ma silnych barier powstrzymujących przed wyjazdem. Zazwyczaj osoba wyjeżdżająca jest wspierana przez rodzinę w decyzji o wyjeździe. Badani nie rozważają długo decyzji o tym, czy warto jechać. Jak tylko dowiadują się, że na miejscu czeka na nich praca, potrafią w ciągu kilku dni spakować się i wyjechać.</w:t>
      </w:r>
    </w:p>
    <w:p w:rsidR="006B1B8C" w:rsidRDefault="006B1B8C">
      <w:pPr>
        <w:spacing w:after="0" w:line="240" w:lineRule="auto"/>
        <w:jc w:val="left"/>
      </w:pPr>
      <w:r>
        <w:br w:type="page"/>
      </w:r>
    </w:p>
    <w:p w:rsidR="006B1B8C" w:rsidRPr="00462195" w:rsidRDefault="006B1B8C" w:rsidP="00E654FF"/>
    <w:p w:rsidR="00000000" w:rsidRDefault="006B1B8C">
      <w:pPr>
        <w:pStyle w:val="Nagwek2"/>
        <w:numPr>
          <w:ilvl w:val="1"/>
          <w:numId w:val="28"/>
        </w:numPr>
        <w:pPrChange w:id="129" w:author="ikaza" w:date="2010-07-26T13:23:00Z">
          <w:pPr>
            <w:pStyle w:val="Nagwek2"/>
            <w:numPr>
              <w:ilvl w:val="1"/>
              <w:numId w:val="30"/>
            </w:numPr>
            <w:tabs>
              <w:tab w:val="num" w:pos="360"/>
              <w:tab w:val="num" w:pos="1440"/>
            </w:tabs>
            <w:ind w:left="1440" w:hanging="720"/>
          </w:pPr>
        </w:pPrChange>
      </w:pPr>
      <w:bookmarkStart w:id="130" w:name="_Toc246497762"/>
      <w:bookmarkStart w:id="131" w:name="_Toc258570074"/>
      <w:r>
        <w:t>Praca na migracji</w:t>
      </w:r>
      <w:bookmarkEnd w:id="130"/>
      <w:bookmarkEnd w:id="131"/>
    </w:p>
    <w:p w:rsidR="006B1B8C" w:rsidRPr="00A17B49" w:rsidRDefault="006B1B8C" w:rsidP="00E654FF">
      <w:pPr>
        <w:rPr>
          <w:u w:val="single"/>
        </w:rPr>
      </w:pPr>
      <w:r w:rsidRPr="00A17B49">
        <w:rPr>
          <w:u w:val="single"/>
        </w:rPr>
        <w:t>Prace podejmowane za granicą:</w:t>
      </w:r>
    </w:p>
    <w:p w:rsidR="00000000" w:rsidRDefault="006B1B8C">
      <w:pPr>
        <w:pStyle w:val="Akapitzlist"/>
        <w:numPr>
          <w:ilvl w:val="0"/>
          <w:numId w:val="9"/>
          <w:numberingChange w:id="132" w:author="Jakub Lobert" w:date="2010-07-05T15:14:00Z" w:original=""/>
        </w:numPr>
        <w:pPrChange w:id="133" w:author="ikaza" w:date="2010-07-26T13:23:00Z">
          <w:pPr>
            <w:pStyle w:val="Akapitzlist"/>
            <w:numPr>
              <w:numId w:val="11"/>
            </w:numPr>
            <w:ind w:left="1068" w:hanging="360"/>
          </w:pPr>
        </w:pPrChange>
      </w:pPr>
      <w:r>
        <w:t>Praca w branży budowlanej podejmowana jest przez mężczyzn. Praca w tej branży za granicą postrzegana jest przez naszych badanych, jako zdecydowanie lżejsza i bardziej opłacalna niż w Polsce. Szczególnie podkreślane jest to przez osoby pracujące w Danii i na Cyprze.</w:t>
      </w:r>
    </w:p>
    <w:p w:rsidR="00000000" w:rsidRDefault="006B1B8C">
      <w:pPr>
        <w:pStyle w:val="Akapitzlist"/>
        <w:numPr>
          <w:ilvl w:val="0"/>
          <w:numId w:val="9"/>
          <w:numberingChange w:id="134" w:author="Jakub Lobert" w:date="2010-07-05T15:14:00Z" w:original=""/>
        </w:numPr>
        <w:pPrChange w:id="135" w:author="ikaza" w:date="2010-07-26T13:23:00Z">
          <w:pPr>
            <w:pStyle w:val="Akapitzlist"/>
            <w:numPr>
              <w:numId w:val="11"/>
            </w:numPr>
            <w:ind w:left="1068" w:hanging="360"/>
          </w:pPr>
        </w:pPrChange>
      </w:pPr>
      <w:r>
        <w:t>Praca w branży ogrodniczo-rolnej podejmowana jest zarówno przez mężczyzn jak i kobiety. Jest to praca typowo sezonowa. Postrzegana jest raczej, jako ciężka, gdyż często wiąże się z pewnego rodzaju izolacją od świata (pracowanie i mieszkanie na plantacjach z dala od ośrodków miejskich) oraz długim wymiarem godzinowym pracy.</w:t>
      </w:r>
    </w:p>
    <w:p w:rsidR="006B1B8C" w:rsidRPr="00A17B49" w:rsidRDefault="006B1B8C" w:rsidP="00D651A9">
      <w:pPr>
        <w:spacing w:line="240" w:lineRule="auto"/>
        <w:ind w:left="709"/>
        <w:rPr>
          <w:i/>
          <w:iCs/>
          <w:sz w:val="20"/>
          <w:szCs w:val="20"/>
        </w:rPr>
      </w:pPr>
      <w:r>
        <w:rPr>
          <w:i/>
          <w:iCs/>
          <w:sz w:val="20"/>
          <w:szCs w:val="20"/>
        </w:rPr>
        <w:t>„</w:t>
      </w:r>
      <w:r w:rsidRPr="00A17B49">
        <w:rPr>
          <w:i/>
          <w:iCs/>
          <w:sz w:val="20"/>
          <w:szCs w:val="20"/>
        </w:rPr>
        <w:t xml:space="preserve">Jak się pracuje za granicą, to się popada w ciąg taki. Ja w Niemczech pracowałem to tydzień non stop po 12 godzin. Jak pracoholizm. Jak przyjechałem tutaj w piątkę, położyłem się, 2 godziny pospałem i nie wiedziałem, co ze sobą zrobić” </w:t>
      </w:r>
    </w:p>
    <w:p w:rsidR="006B1B8C" w:rsidRPr="00A17B49" w:rsidRDefault="006B1B8C" w:rsidP="00A17B49">
      <w:pPr>
        <w:spacing w:line="240" w:lineRule="auto"/>
        <w:ind w:left="567"/>
        <w:jc w:val="right"/>
        <w:rPr>
          <w:i/>
          <w:iCs/>
          <w:sz w:val="20"/>
          <w:szCs w:val="20"/>
        </w:rPr>
      </w:pPr>
      <w:r w:rsidRPr="00A17B49">
        <w:rPr>
          <w:i/>
          <w:iCs/>
          <w:sz w:val="20"/>
          <w:szCs w:val="20"/>
        </w:rPr>
        <w:t>(AFG</w:t>
      </w:r>
      <w:r>
        <w:rPr>
          <w:i/>
          <w:iCs/>
          <w:sz w:val="20"/>
          <w:szCs w:val="20"/>
        </w:rPr>
        <w:t>,</w:t>
      </w:r>
      <w:r w:rsidRPr="00CA13A2">
        <w:rPr>
          <w:i/>
          <w:iCs/>
          <w:sz w:val="20"/>
          <w:szCs w:val="20"/>
        </w:rPr>
        <w:t xml:space="preserve"> </w:t>
      </w:r>
      <w:r>
        <w:rPr>
          <w:i/>
          <w:iCs/>
          <w:sz w:val="20"/>
          <w:szCs w:val="20"/>
        </w:rPr>
        <w:t>powiat lidzbarski</w:t>
      </w:r>
      <w:r w:rsidRPr="00A17B49">
        <w:rPr>
          <w:i/>
          <w:iCs/>
          <w:sz w:val="20"/>
          <w:szCs w:val="20"/>
        </w:rPr>
        <w:t>)</w:t>
      </w:r>
    </w:p>
    <w:p w:rsidR="00000000" w:rsidRDefault="006B1B8C">
      <w:pPr>
        <w:pStyle w:val="Akapitzlist"/>
        <w:numPr>
          <w:ilvl w:val="0"/>
          <w:numId w:val="9"/>
          <w:numberingChange w:id="136" w:author="Jakub Lobert" w:date="2010-07-05T15:14:00Z" w:original=""/>
        </w:numPr>
        <w:pPrChange w:id="137" w:author="ikaza" w:date="2010-07-26T13:23:00Z">
          <w:pPr>
            <w:pStyle w:val="Akapitzlist"/>
            <w:numPr>
              <w:numId w:val="11"/>
            </w:numPr>
            <w:ind w:left="1068" w:hanging="360"/>
          </w:pPr>
        </w:pPrChange>
      </w:pPr>
      <w:r>
        <w:t xml:space="preserve">Pracę przy opiece nad starszymi ludźmi wykonują kobiety. Praca taka trwa zazwyczaj kilka miesięcy. To czy wspomina się ją dobrze czy źle zależy od tego, kim jest osoba, którą opiekowała się badana. </w:t>
      </w:r>
    </w:p>
    <w:p w:rsidR="00000000" w:rsidRDefault="006B1B8C">
      <w:pPr>
        <w:pStyle w:val="Akapitzlist"/>
        <w:numPr>
          <w:ilvl w:val="0"/>
          <w:numId w:val="9"/>
          <w:numberingChange w:id="138" w:author="Jakub Lobert" w:date="2010-07-05T15:14:00Z" w:original=""/>
        </w:numPr>
        <w:pPrChange w:id="139" w:author="ikaza" w:date="2010-07-26T13:23:00Z">
          <w:pPr>
            <w:pStyle w:val="Akapitzlist"/>
            <w:numPr>
              <w:numId w:val="11"/>
            </w:numPr>
            <w:ind w:left="1068" w:hanging="360"/>
          </w:pPr>
        </w:pPrChange>
      </w:pPr>
      <w:r>
        <w:t>Praca, jako pomoc domowa - to również praca podejmowana przez kobiety.</w:t>
      </w:r>
    </w:p>
    <w:p w:rsidR="006B1B8C" w:rsidRPr="00A17B49" w:rsidRDefault="006B1B8C" w:rsidP="00E654FF">
      <w:pPr>
        <w:rPr>
          <w:u w:val="single"/>
        </w:rPr>
      </w:pPr>
    </w:p>
    <w:p w:rsidR="006B1B8C" w:rsidRPr="00A17B49" w:rsidRDefault="006B1B8C" w:rsidP="00E654FF">
      <w:pPr>
        <w:rPr>
          <w:u w:val="single"/>
        </w:rPr>
      </w:pPr>
      <w:r w:rsidRPr="00A17B49">
        <w:rPr>
          <w:u w:val="single"/>
        </w:rPr>
        <w:t>Rodzaj pracy wykonywanej w kraju</w:t>
      </w:r>
    </w:p>
    <w:p w:rsidR="00000000" w:rsidRDefault="006B1B8C">
      <w:pPr>
        <w:pStyle w:val="Akapitzlist"/>
        <w:numPr>
          <w:ilvl w:val="0"/>
          <w:numId w:val="10"/>
          <w:numberingChange w:id="140" w:author="Jakub Lobert" w:date="2010-07-05T15:14:00Z" w:original=""/>
        </w:numPr>
        <w:pPrChange w:id="141" w:author="ikaza" w:date="2010-07-26T13:23:00Z">
          <w:pPr>
            <w:pStyle w:val="Akapitzlist"/>
            <w:numPr>
              <w:numId w:val="12"/>
            </w:numPr>
            <w:ind w:left="1068" w:hanging="360"/>
          </w:pPr>
        </w:pPrChange>
      </w:pPr>
      <w:r>
        <w:t>Sezonowe prace ogrodnicze (rejony podwarszawskie)</w:t>
      </w:r>
    </w:p>
    <w:p w:rsidR="00000000" w:rsidRDefault="006B1B8C">
      <w:pPr>
        <w:pStyle w:val="Akapitzlist"/>
        <w:numPr>
          <w:ilvl w:val="0"/>
          <w:numId w:val="10"/>
          <w:numberingChange w:id="142" w:author="Jakub Lobert" w:date="2010-07-05T15:14:00Z" w:original=""/>
        </w:numPr>
        <w:pPrChange w:id="143" w:author="ikaza" w:date="2010-07-26T13:23:00Z">
          <w:pPr>
            <w:pStyle w:val="Akapitzlist"/>
            <w:numPr>
              <w:numId w:val="12"/>
            </w:numPr>
            <w:ind w:left="1068" w:hanging="360"/>
          </w:pPr>
        </w:pPrChange>
      </w:pPr>
      <w:r>
        <w:t>Praca w branży budowlanej</w:t>
      </w:r>
    </w:p>
    <w:p w:rsidR="00000000" w:rsidRDefault="006B1B8C">
      <w:pPr>
        <w:pStyle w:val="Akapitzlist"/>
        <w:numPr>
          <w:ilvl w:val="0"/>
          <w:numId w:val="10"/>
          <w:numberingChange w:id="144" w:author="Jakub Lobert" w:date="2010-07-05T15:14:00Z" w:original=""/>
        </w:numPr>
        <w:pPrChange w:id="145" w:author="ikaza" w:date="2010-07-26T13:23:00Z">
          <w:pPr>
            <w:pStyle w:val="Akapitzlist"/>
            <w:numPr>
              <w:numId w:val="12"/>
            </w:numPr>
            <w:ind w:left="1068" w:hanging="360"/>
          </w:pPr>
        </w:pPrChange>
      </w:pPr>
      <w:r>
        <w:t>Opieka nad dzieckiem. Bycie opiekunką wiąże się z wielomiesięcznym wyjazdem. Opiekunka pracuje i mieszka w domu, w którym pracuje.</w:t>
      </w:r>
    </w:p>
    <w:p w:rsidR="00000000" w:rsidRDefault="006B1B8C">
      <w:pPr>
        <w:pStyle w:val="Akapitzlist"/>
        <w:numPr>
          <w:ilvl w:val="0"/>
          <w:numId w:val="10"/>
          <w:numberingChange w:id="146" w:author="Jakub Lobert" w:date="2010-07-05T15:14:00Z" w:original=""/>
        </w:numPr>
        <w:pPrChange w:id="147" w:author="ikaza" w:date="2010-07-26T13:23:00Z">
          <w:pPr>
            <w:pStyle w:val="Akapitzlist"/>
            <w:numPr>
              <w:numId w:val="12"/>
            </w:numPr>
            <w:ind w:left="1068" w:hanging="360"/>
          </w:pPr>
        </w:pPrChange>
      </w:pPr>
      <w:r>
        <w:t xml:space="preserve">Praca w barze (województwo zachodnio-pomorskie). </w:t>
      </w:r>
    </w:p>
    <w:p w:rsidR="006B1B8C" w:rsidRDefault="006B1B8C" w:rsidP="00DC0BE7">
      <w:pPr>
        <w:tabs>
          <w:tab w:val="left" w:pos="1511"/>
        </w:tabs>
      </w:pPr>
      <w:r>
        <w:tab/>
      </w:r>
    </w:p>
    <w:p w:rsidR="00000000" w:rsidRDefault="006B1B8C">
      <w:pPr>
        <w:pStyle w:val="Nagwek2"/>
        <w:numPr>
          <w:ilvl w:val="1"/>
          <w:numId w:val="28"/>
        </w:numPr>
        <w:pPrChange w:id="148" w:author="ikaza" w:date="2010-07-26T13:23:00Z">
          <w:pPr>
            <w:pStyle w:val="Nagwek2"/>
            <w:numPr>
              <w:ilvl w:val="1"/>
              <w:numId w:val="30"/>
            </w:numPr>
            <w:tabs>
              <w:tab w:val="num" w:pos="360"/>
              <w:tab w:val="num" w:pos="1440"/>
            </w:tabs>
            <w:ind w:left="1440" w:hanging="720"/>
          </w:pPr>
        </w:pPrChange>
      </w:pPr>
      <w:bookmarkStart w:id="149" w:name="_Toc246497763"/>
      <w:bookmarkStart w:id="150" w:name="_Toc258570075"/>
      <w:r>
        <w:lastRenderedPageBreak/>
        <w:t>Wady i zalety migracji</w:t>
      </w:r>
      <w:bookmarkEnd w:id="149"/>
      <w:bookmarkEnd w:id="150"/>
    </w:p>
    <w:p w:rsidR="006B1B8C" w:rsidRPr="00A17B49" w:rsidRDefault="006B1B8C" w:rsidP="00E654FF">
      <w:pPr>
        <w:rPr>
          <w:u w:val="single"/>
        </w:rPr>
      </w:pPr>
      <w:r w:rsidRPr="00A17B49">
        <w:rPr>
          <w:u w:val="single"/>
        </w:rPr>
        <w:t>Zalety migracji zagranicznych</w:t>
      </w:r>
    </w:p>
    <w:p w:rsidR="006B1B8C" w:rsidRDefault="006B1B8C" w:rsidP="00B31F64">
      <w:pPr>
        <w:ind w:firstLine="708"/>
      </w:pPr>
      <w:r>
        <w:t>Najistotniejszą mocną stroną migracji zagranicznych są zarobione pieniądze, dzięki którym:</w:t>
      </w:r>
    </w:p>
    <w:p w:rsidR="00000000" w:rsidRDefault="006B1B8C">
      <w:pPr>
        <w:pStyle w:val="Akapitzlist"/>
        <w:numPr>
          <w:ilvl w:val="0"/>
          <w:numId w:val="11"/>
          <w:numberingChange w:id="151" w:author="Jakub Lobert" w:date="2010-07-05T15:14:00Z" w:original=""/>
        </w:numPr>
        <w:pPrChange w:id="152" w:author="ikaza" w:date="2010-07-26T13:23:00Z">
          <w:pPr>
            <w:pStyle w:val="Akapitzlist"/>
            <w:numPr>
              <w:numId w:val="13"/>
            </w:numPr>
            <w:ind w:left="1068" w:hanging="360"/>
          </w:pPr>
        </w:pPrChange>
      </w:pPr>
      <w:r>
        <w:t>możliwe jest podniesienie standardu życia (głównie remont i wyposażenie mieszkania, wykończenie domu)</w:t>
      </w:r>
    </w:p>
    <w:p w:rsidR="00000000" w:rsidRDefault="006B1B8C">
      <w:pPr>
        <w:pStyle w:val="Akapitzlist"/>
        <w:numPr>
          <w:ilvl w:val="0"/>
          <w:numId w:val="11"/>
          <w:numberingChange w:id="153" w:author="Jakub Lobert" w:date="2010-07-05T15:14:00Z" w:original=""/>
        </w:numPr>
        <w:pPrChange w:id="154" w:author="ikaza" w:date="2010-07-26T13:23:00Z">
          <w:pPr>
            <w:pStyle w:val="Akapitzlist"/>
            <w:numPr>
              <w:numId w:val="13"/>
            </w:numPr>
            <w:ind w:left="1068" w:hanging="360"/>
          </w:pPr>
        </w:pPrChange>
      </w:pPr>
      <w:r>
        <w:t>w przypadku osób młodych jest to szansa na usamodzielnienie się: wyprowadzenie się z domu, zarobek na mieszkanie</w:t>
      </w:r>
    </w:p>
    <w:p w:rsidR="00000000" w:rsidRDefault="006B1B8C">
      <w:pPr>
        <w:pStyle w:val="Akapitzlist"/>
        <w:numPr>
          <w:ilvl w:val="0"/>
          <w:numId w:val="11"/>
          <w:numberingChange w:id="155" w:author="Jakub Lobert" w:date="2010-07-05T15:14:00Z" w:original=""/>
        </w:numPr>
        <w:pPrChange w:id="156" w:author="ikaza" w:date="2010-07-26T13:23:00Z">
          <w:pPr>
            <w:pStyle w:val="Akapitzlist"/>
            <w:numPr>
              <w:numId w:val="13"/>
            </w:numPr>
            <w:ind w:left="1068" w:hanging="360"/>
          </w:pPr>
        </w:pPrChange>
      </w:pPr>
      <w:r>
        <w:t>możliwa jest spłata długów i pożyczek zaciągniętych wcześniej na życie.</w:t>
      </w:r>
    </w:p>
    <w:p w:rsidR="006B1B8C" w:rsidRDefault="006B1B8C" w:rsidP="00E654FF">
      <w:r>
        <w:t>Dodatkowo wspominano o możliwości poznania obcych krajów. Praca na emigracji jest często jedyną szansą, aby wyjechać za granicę, poznać inny kraj i jego obyczaje.</w:t>
      </w:r>
    </w:p>
    <w:p w:rsidR="006B1B8C" w:rsidRDefault="006B1B8C" w:rsidP="00E654FF">
      <w:r>
        <w:t xml:space="preserve">Zdarza się również, że wyjazd za granicę postrzegany jest, jako forma odpoczynku od ciężkiej sytuacji w domu. Na ten aspekt zwracają uwagę kobiety, których mężowie mieli problem alkoholowy. </w:t>
      </w:r>
    </w:p>
    <w:p w:rsidR="006B1B8C" w:rsidRPr="00F459F8" w:rsidRDefault="006B1B8C" w:rsidP="00E654FF">
      <w:pPr>
        <w:rPr>
          <w:b/>
          <w:bCs/>
          <w:color w:val="7030A0"/>
        </w:rPr>
      </w:pPr>
      <w:r>
        <w:t>Część osób twierdzi, że dzięki pracy za granicą nabyła nowe umiejętności np. obsługa zaawansowanych maszyn stosowanych w budownictwie, umiejętności związane z sadzeniem i uprawą kwiatów.</w:t>
      </w:r>
    </w:p>
    <w:p w:rsidR="006B1B8C" w:rsidRDefault="006B1B8C" w:rsidP="00E654FF"/>
    <w:p w:rsidR="006B1B8C" w:rsidRPr="00A17B49" w:rsidRDefault="006B1B8C" w:rsidP="00E654FF">
      <w:pPr>
        <w:rPr>
          <w:u w:val="single"/>
        </w:rPr>
      </w:pPr>
      <w:r w:rsidRPr="00A17B49">
        <w:rPr>
          <w:u w:val="single"/>
        </w:rPr>
        <w:t>Wady migracji zagranicznych</w:t>
      </w:r>
    </w:p>
    <w:p w:rsidR="006B1B8C" w:rsidRDefault="006B1B8C" w:rsidP="007D1A0B">
      <w:pPr>
        <w:ind w:firstLine="708"/>
      </w:pPr>
      <w:r>
        <w:t>Wady migracji zagranicznych podkreślają przede wszystkim osoby posiadające rodziny, w tym dzieci. Wielokrotnie mówi się o tęsknocie. Badani podkreślają, że długi wyjazd powoduje zatracenie kontaktu z dziećmi, zwłaszcza tymi młodszymi.</w:t>
      </w:r>
    </w:p>
    <w:p w:rsidR="006B1B8C" w:rsidRDefault="006B1B8C" w:rsidP="00E654FF">
      <w:r>
        <w:t>Kobiety nadmieniały, że mają poczucie winy, związane z tym, że zostawiają dom i dzieci. Po powrocie zastawały zaniedbane mieszkania.</w:t>
      </w:r>
    </w:p>
    <w:p w:rsidR="006B1B8C" w:rsidRDefault="006B1B8C" w:rsidP="00E654FF">
      <w:r>
        <w:t>Wadą migracji zagranicznych bywają również bardzo ciężkie warunki pracy, co skutkuje wyczerpaniem fizycznym i emocjonalnym.</w:t>
      </w:r>
    </w:p>
    <w:p w:rsidR="006B1B8C" w:rsidRDefault="006B1B8C" w:rsidP="00E654FF"/>
    <w:p w:rsidR="006B1B8C" w:rsidRPr="00A17B49" w:rsidRDefault="006B1B8C" w:rsidP="00E654FF">
      <w:pPr>
        <w:rPr>
          <w:u w:val="single"/>
        </w:rPr>
      </w:pPr>
      <w:r w:rsidRPr="00A17B49">
        <w:rPr>
          <w:u w:val="single"/>
        </w:rPr>
        <w:lastRenderedPageBreak/>
        <w:t>Zalety migracji wewnętrznych</w:t>
      </w:r>
    </w:p>
    <w:p w:rsidR="006B1B8C" w:rsidRDefault="006B1B8C" w:rsidP="00E654FF">
      <w:r>
        <w:t>Jeśli chodzi o migracje wewnętrzne to ich zaletą, poza zarobkiem, jest to, że ma się możliwość łatwego kontaktu z rodziną (bliższa odległość, małe koszty dojazdu, możliwość częstego widywania się).</w:t>
      </w:r>
    </w:p>
    <w:p w:rsidR="006B1B8C" w:rsidRDefault="006B1B8C" w:rsidP="00E654FF"/>
    <w:p w:rsidR="006B1B8C" w:rsidRPr="00A17B49" w:rsidRDefault="006B1B8C" w:rsidP="00E654FF">
      <w:pPr>
        <w:rPr>
          <w:u w:val="single"/>
        </w:rPr>
      </w:pPr>
      <w:r w:rsidRPr="00A17B49">
        <w:rPr>
          <w:u w:val="single"/>
        </w:rPr>
        <w:t>Wady migracji wewnętrznych</w:t>
      </w:r>
    </w:p>
    <w:p w:rsidR="006B1B8C" w:rsidRDefault="006B1B8C" w:rsidP="00E654FF">
      <w:r>
        <w:t>Do wad zaliczono przede wszystkim konieczność ciągłego przemieszczania się: weekendowe przyjazdy do domu i poniedziałkowe wyjazdy do pracy.</w:t>
      </w:r>
    </w:p>
    <w:p w:rsidR="006B1B8C" w:rsidRDefault="006B1B8C" w:rsidP="00CB490D">
      <w:pPr>
        <w:pStyle w:val="Nagwek2"/>
      </w:pPr>
      <w:bookmarkStart w:id="157" w:name="_Toc246497764"/>
    </w:p>
    <w:p w:rsidR="00000000" w:rsidRDefault="006B1B8C">
      <w:pPr>
        <w:pStyle w:val="Nagwek2"/>
        <w:numPr>
          <w:ilvl w:val="1"/>
          <w:numId w:val="28"/>
        </w:numPr>
        <w:pPrChange w:id="158" w:author="ikaza" w:date="2010-07-26T13:23:00Z">
          <w:pPr>
            <w:pStyle w:val="Nagwek2"/>
            <w:numPr>
              <w:ilvl w:val="1"/>
              <w:numId w:val="30"/>
            </w:numPr>
            <w:tabs>
              <w:tab w:val="num" w:pos="360"/>
              <w:tab w:val="num" w:pos="1440"/>
            </w:tabs>
            <w:ind w:left="1440" w:hanging="720"/>
          </w:pPr>
        </w:pPrChange>
      </w:pPr>
      <w:bookmarkStart w:id="159" w:name="_Toc258570076"/>
      <w:r w:rsidRPr="00613BE7">
        <w:t>Migracje w kontekście społeczności lokalnej i rodziny</w:t>
      </w:r>
      <w:bookmarkEnd w:id="157"/>
      <w:bookmarkEnd w:id="159"/>
      <w:r w:rsidRPr="00613BE7">
        <w:tab/>
      </w:r>
    </w:p>
    <w:p w:rsidR="006B1B8C" w:rsidRDefault="006B1B8C" w:rsidP="00A00958">
      <w:pPr>
        <w:pStyle w:val="Akapitzlist"/>
        <w:ind w:left="0" w:firstLine="567"/>
      </w:pPr>
      <w:r>
        <w:t xml:space="preserve">Nasi badani nie są silnie powiązani ze społecznością lokalną. Niektórzy mówią wręcz o pewnej niechęci dotyczącej udostępniania sąsiadom i znajomym informacji na temat pracy. Zdarza się, że powracający unikają kontaktów ze znajomymi, bo obawiają się nagabywania o pomoc w znalezieniu pracy. Każdy dba o siebie, a jeżeli jest możliwość załatwienia komuś pracy za granicą/ w innym mieście/ regionie, to w pierwszej kolejności myśli się o kimś z rodziny. Przepływ informacji odbywa się przede wszystkim na gruncie rodzinnym. </w:t>
      </w:r>
    </w:p>
    <w:p w:rsidR="006B1B8C" w:rsidRDefault="006B1B8C" w:rsidP="00A17B49">
      <w:pPr>
        <w:pStyle w:val="Akapitzlist"/>
        <w:ind w:left="0" w:firstLine="567"/>
      </w:pPr>
    </w:p>
    <w:p w:rsidR="006B1B8C" w:rsidRPr="00A17B49" w:rsidRDefault="006B1B8C" w:rsidP="00D651A9">
      <w:pPr>
        <w:pStyle w:val="Akapitzlist"/>
        <w:spacing w:line="240" w:lineRule="auto"/>
        <w:ind w:left="709"/>
        <w:rPr>
          <w:i/>
          <w:iCs/>
          <w:sz w:val="20"/>
          <w:szCs w:val="20"/>
        </w:rPr>
      </w:pPr>
      <w:r>
        <w:t>„</w:t>
      </w:r>
      <w:r w:rsidRPr="00A17B49">
        <w:rPr>
          <w:i/>
          <w:iCs/>
          <w:sz w:val="20"/>
          <w:szCs w:val="20"/>
        </w:rPr>
        <w:t>Każdy by chciał, myśli pani, że tu nie ma takich bezrobotnych. Może mnie wkręcisz i tak dalej, a weź wkręć jak sam człowiek ledwie sob</w:t>
      </w:r>
      <w:r>
        <w:rPr>
          <w:i/>
          <w:iCs/>
          <w:sz w:val="20"/>
          <w:szCs w:val="20"/>
        </w:rPr>
        <w:t>i</w:t>
      </w:r>
      <w:r w:rsidRPr="00A17B49">
        <w:rPr>
          <w:i/>
          <w:iCs/>
          <w:sz w:val="20"/>
          <w:szCs w:val="20"/>
        </w:rPr>
        <w:t>e</w:t>
      </w:r>
      <w:r>
        <w:rPr>
          <w:i/>
          <w:iCs/>
          <w:sz w:val="20"/>
          <w:szCs w:val="20"/>
        </w:rPr>
        <w:t xml:space="preserve"> pracę znalazł</w:t>
      </w:r>
      <w:r w:rsidRPr="00A17B49">
        <w:rPr>
          <w:i/>
          <w:iCs/>
          <w:sz w:val="20"/>
          <w:szCs w:val="20"/>
        </w:rPr>
        <w:t>”.</w:t>
      </w:r>
    </w:p>
    <w:p w:rsidR="006B1B8C" w:rsidRPr="00A00958" w:rsidRDefault="006B1B8C" w:rsidP="00A00958">
      <w:pPr>
        <w:pStyle w:val="Akapitzlist"/>
        <w:spacing w:line="240" w:lineRule="auto"/>
        <w:jc w:val="right"/>
        <w:rPr>
          <w:i/>
          <w:iCs/>
          <w:sz w:val="20"/>
          <w:szCs w:val="20"/>
        </w:rPr>
      </w:pPr>
      <w:r w:rsidRPr="00A17B49">
        <w:rPr>
          <w:i/>
          <w:iCs/>
          <w:sz w:val="20"/>
          <w:szCs w:val="20"/>
        </w:rPr>
        <w:t>(</w:t>
      </w:r>
      <w:r>
        <w:rPr>
          <w:i/>
          <w:iCs/>
          <w:sz w:val="20"/>
          <w:szCs w:val="20"/>
        </w:rPr>
        <w:t>migrant wewnętrzny, 53 lata, kobieta</w:t>
      </w:r>
      <w:r w:rsidRPr="00A17B49">
        <w:rPr>
          <w:i/>
          <w:iCs/>
          <w:sz w:val="20"/>
          <w:szCs w:val="20"/>
        </w:rPr>
        <w:t>)</w:t>
      </w:r>
    </w:p>
    <w:p w:rsidR="006B1B8C" w:rsidRPr="00302A3C" w:rsidRDefault="006B1B8C" w:rsidP="007D1A0B">
      <w:pPr>
        <w:pStyle w:val="Nagwek1"/>
      </w:pPr>
      <w:bookmarkStart w:id="160" w:name="_Toc246497765"/>
      <w:bookmarkStart w:id="161" w:name="_Toc258570077"/>
      <w:r w:rsidRPr="00302A3C">
        <w:t>6. Powroty</w:t>
      </w:r>
      <w:bookmarkEnd w:id="160"/>
      <w:bookmarkEnd w:id="161"/>
    </w:p>
    <w:p w:rsidR="006B1B8C" w:rsidRPr="0008439F" w:rsidRDefault="006B1B8C" w:rsidP="00A17B49">
      <w:pPr>
        <w:ind w:firstLine="708"/>
      </w:pPr>
      <w:r w:rsidRPr="0008439F">
        <w:t>Większość badanyc</w:t>
      </w:r>
      <w:r>
        <w:t>h deklaruje</w:t>
      </w:r>
      <w:r w:rsidRPr="0008439F">
        <w:t xml:space="preserve"> chęć ponownego wyjazdu. Postawa taka wynika z braku wiary w możliwość znalezienia godnej pracy w miejscu zamieszkania.</w:t>
      </w:r>
    </w:p>
    <w:p w:rsidR="006B1B8C" w:rsidRPr="00A17B49" w:rsidRDefault="006B1B8C" w:rsidP="00D651A9">
      <w:pPr>
        <w:spacing w:line="240" w:lineRule="auto"/>
        <w:ind w:left="709"/>
        <w:rPr>
          <w:i/>
          <w:iCs/>
          <w:sz w:val="20"/>
          <w:szCs w:val="20"/>
        </w:rPr>
      </w:pPr>
      <w:r>
        <w:t>„</w:t>
      </w:r>
      <w:r w:rsidRPr="00A17B49">
        <w:rPr>
          <w:i/>
          <w:iCs/>
          <w:sz w:val="20"/>
          <w:szCs w:val="20"/>
        </w:rPr>
        <w:t xml:space="preserve">Tutaj za dużo musiałoby się zmienić, żeby była dobra praca. Ja bym w ogóle nie wracał, tylko dziecko do szkoły trzeba było posłać. A tam trudno było znaleźć blisko polską szkołę. Ja cały czas myślę o tym, żeby znów wyjechać.” </w:t>
      </w:r>
    </w:p>
    <w:p w:rsidR="006B1B8C" w:rsidRPr="00A11B49" w:rsidRDefault="006B1B8C" w:rsidP="00A17B49">
      <w:pPr>
        <w:spacing w:line="240" w:lineRule="auto"/>
        <w:jc w:val="right"/>
      </w:pPr>
      <w:r w:rsidRPr="00A17B49">
        <w:rPr>
          <w:i/>
          <w:iCs/>
          <w:sz w:val="20"/>
          <w:szCs w:val="20"/>
        </w:rPr>
        <w:t>(</w:t>
      </w:r>
      <w:r>
        <w:rPr>
          <w:i/>
          <w:iCs/>
          <w:sz w:val="20"/>
          <w:szCs w:val="20"/>
        </w:rPr>
        <w:t>migrant zagraniczny, 26 lat, mężczyzna</w:t>
      </w:r>
      <w:r w:rsidRPr="00A17B49">
        <w:rPr>
          <w:i/>
          <w:iCs/>
          <w:sz w:val="20"/>
          <w:szCs w:val="20"/>
        </w:rPr>
        <w:t>)</w:t>
      </w:r>
    </w:p>
    <w:p w:rsidR="006B1B8C" w:rsidRPr="00DE046C" w:rsidRDefault="006B1B8C" w:rsidP="00CB490D">
      <w:pPr>
        <w:pStyle w:val="Nagwek2"/>
      </w:pPr>
      <w:bookmarkStart w:id="162" w:name="_Toc246497766"/>
      <w:bookmarkStart w:id="163" w:name="_Toc258570078"/>
      <w:r>
        <w:lastRenderedPageBreak/>
        <w:t>6.1.Przyczyny powrotów</w:t>
      </w:r>
      <w:bookmarkEnd w:id="162"/>
      <w:bookmarkEnd w:id="163"/>
    </w:p>
    <w:p w:rsidR="006B1B8C" w:rsidRDefault="006B1B8C" w:rsidP="00A17B49">
      <w:pPr>
        <w:ind w:firstLine="576"/>
      </w:pPr>
      <w:r w:rsidRPr="009A471E">
        <w:t>Powrót z emigracji jest zazwyczaj z</w:t>
      </w:r>
      <w:r>
        <w:t xml:space="preserve">aplanowany. Nasi badani wyjeżdżając wiedzą mniej więcej jak długo ich pobyt będzie trwał: </w:t>
      </w:r>
    </w:p>
    <w:p w:rsidR="00000000" w:rsidRDefault="006B1B8C">
      <w:pPr>
        <w:pStyle w:val="Akapitzlist"/>
        <w:numPr>
          <w:ilvl w:val="0"/>
          <w:numId w:val="12"/>
          <w:numberingChange w:id="164" w:author="Jakub Lobert" w:date="2010-07-05T15:14:00Z" w:original=""/>
        </w:numPr>
        <w:pPrChange w:id="165" w:author="ikaza" w:date="2010-07-26T13:23:00Z">
          <w:pPr>
            <w:pStyle w:val="Akapitzlist"/>
            <w:numPr>
              <w:numId w:val="14"/>
            </w:numPr>
            <w:ind w:left="1080" w:hanging="360"/>
          </w:pPr>
        </w:pPrChange>
      </w:pPr>
      <w:r>
        <w:t>W przypadku prac rolniczo – ogrodniczych czas pobytu związany jest z sezonowością danej uprawy.</w:t>
      </w:r>
    </w:p>
    <w:p w:rsidR="00000000" w:rsidRDefault="006B1B8C">
      <w:pPr>
        <w:pStyle w:val="Akapitzlist"/>
        <w:numPr>
          <w:ilvl w:val="0"/>
          <w:numId w:val="12"/>
          <w:numberingChange w:id="166" w:author="Jakub Lobert" w:date="2010-07-05T15:14:00Z" w:original=""/>
        </w:numPr>
        <w:pPrChange w:id="167" w:author="ikaza" w:date="2010-07-26T13:23:00Z">
          <w:pPr>
            <w:pStyle w:val="Akapitzlist"/>
            <w:numPr>
              <w:numId w:val="14"/>
            </w:numPr>
            <w:ind w:left="1080" w:hanging="360"/>
          </w:pPr>
        </w:pPrChange>
      </w:pPr>
      <w:r>
        <w:t>Czasem powrót związany jest z konkretnym wydarzeniem:</w:t>
      </w:r>
    </w:p>
    <w:p w:rsidR="00000000" w:rsidRDefault="006B1B8C">
      <w:pPr>
        <w:pStyle w:val="Akapitzlist"/>
        <w:numPr>
          <w:ilvl w:val="1"/>
          <w:numId w:val="12"/>
          <w:numberingChange w:id="168" w:author="Jakub Lobert" w:date="2010-07-05T15:14:00Z" w:original="o"/>
        </w:numPr>
        <w:pPrChange w:id="169" w:author="ikaza" w:date="2010-07-26T13:23:00Z">
          <w:pPr>
            <w:pStyle w:val="Akapitzlist"/>
            <w:numPr>
              <w:ilvl w:val="1"/>
              <w:numId w:val="14"/>
            </w:numPr>
            <w:ind w:left="1800" w:hanging="360"/>
          </w:pPr>
        </w:pPrChange>
      </w:pPr>
      <w:r>
        <w:t>Święta Bożego Narodzenia (potrzeba spędzania świąt w gronie rodzinnym)</w:t>
      </w:r>
    </w:p>
    <w:p w:rsidR="00000000" w:rsidRDefault="006B1B8C">
      <w:pPr>
        <w:pStyle w:val="Akapitzlist"/>
        <w:numPr>
          <w:ilvl w:val="1"/>
          <w:numId w:val="12"/>
          <w:numberingChange w:id="170" w:author="Jakub Lobert" w:date="2010-07-05T15:14:00Z" w:original="o"/>
        </w:numPr>
        <w:pPrChange w:id="171" w:author="ikaza" w:date="2010-07-26T13:23:00Z">
          <w:pPr>
            <w:pStyle w:val="Akapitzlist"/>
            <w:numPr>
              <w:ilvl w:val="1"/>
              <w:numId w:val="14"/>
            </w:numPr>
            <w:ind w:left="1800" w:hanging="360"/>
          </w:pPr>
        </w:pPrChange>
      </w:pPr>
      <w:r>
        <w:t>Pójście dziecka do szkoły (jeżeli cała rodzina była na migracji, a dziecko osiągnęło wiek szkolny)</w:t>
      </w:r>
    </w:p>
    <w:p w:rsidR="00000000" w:rsidRDefault="006B1B8C">
      <w:pPr>
        <w:pStyle w:val="Akapitzlist"/>
        <w:numPr>
          <w:ilvl w:val="0"/>
          <w:numId w:val="12"/>
          <w:numberingChange w:id="172" w:author="Jakub Lobert" w:date="2010-07-05T15:14:00Z" w:original=""/>
        </w:numPr>
        <w:pPrChange w:id="173" w:author="ikaza" w:date="2010-07-26T13:23:00Z">
          <w:pPr>
            <w:pStyle w:val="Akapitzlist"/>
            <w:numPr>
              <w:numId w:val="14"/>
            </w:numPr>
            <w:ind w:left="1080" w:hanging="360"/>
          </w:pPr>
        </w:pPrChange>
      </w:pPr>
      <w:r>
        <w:t>Czas przebywania na emigracji zależny jest też od tego, czy została zarobiona zakładana suma pieniędzy.</w:t>
      </w:r>
    </w:p>
    <w:p w:rsidR="006B1B8C" w:rsidRDefault="006B1B8C" w:rsidP="00E654FF">
      <w:r>
        <w:t>Wyjątek stanowią niektóre osoby, który pracowały w branży budowlanej, W tym przypadku czas przebywania na emigracji bywa nieplanowany. Decyzja o powrocie zależna jest wtedy od różnych czynników</w:t>
      </w:r>
    </w:p>
    <w:p w:rsidR="00000000" w:rsidRDefault="006B1B8C">
      <w:pPr>
        <w:pStyle w:val="Akapitzlist"/>
        <w:numPr>
          <w:ilvl w:val="0"/>
          <w:numId w:val="13"/>
          <w:numberingChange w:id="174" w:author="Jakub Lobert" w:date="2010-07-05T15:14:00Z" w:original=""/>
        </w:numPr>
        <w:pPrChange w:id="175" w:author="ikaza" w:date="2010-07-26T13:23:00Z">
          <w:pPr>
            <w:pStyle w:val="Akapitzlist"/>
            <w:numPr>
              <w:numId w:val="15"/>
            </w:numPr>
            <w:ind w:left="1068" w:hanging="360"/>
          </w:pPr>
        </w:pPrChange>
      </w:pPr>
      <w:r>
        <w:t>Tęsknota za rodziną, dziećmi</w:t>
      </w:r>
    </w:p>
    <w:p w:rsidR="006B1B8C" w:rsidRPr="00A17B49" w:rsidRDefault="006B1B8C" w:rsidP="00D651A9">
      <w:pPr>
        <w:spacing w:line="240" w:lineRule="auto"/>
        <w:ind w:left="851"/>
        <w:rPr>
          <w:i/>
          <w:iCs/>
          <w:sz w:val="20"/>
          <w:szCs w:val="20"/>
        </w:rPr>
      </w:pPr>
      <w:r w:rsidRPr="00A17B49">
        <w:rPr>
          <w:i/>
          <w:iCs/>
          <w:sz w:val="20"/>
          <w:szCs w:val="20"/>
        </w:rPr>
        <w:t>„Po pół roku pracy za granicą, pomyślałem, że wolę być tu z dzieckiem. Razem – to najważniejsze</w:t>
      </w:r>
      <w:r>
        <w:rPr>
          <w:i/>
          <w:iCs/>
          <w:sz w:val="20"/>
          <w:szCs w:val="20"/>
        </w:rPr>
        <w:t>.</w:t>
      </w:r>
      <w:r w:rsidRPr="00A17B49">
        <w:rPr>
          <w:i/>
          <w:iCs/>
          <w:sz w:val="20"/>
          <w:szCs w:val="20"/>
        </w:rPr>
        <w:t xml:space="preserve">” </w:t>
      </w:r>
    </w:p>
    <w:p w:rsidR="006B1B8C" w:rsidRPr="00A17B49" w:rsidRDefault="006B1B8C" w:rsidP="00A17B49">
      <w:pPr>
        <w:spacing w:line="240" w:lineRule="auto"/>
        <w:ind w:left="708"/>
        <w:jc w:val="right"/>
        <w:rPr>
          <w:i/>
          <w:iCs/>
          <w:sz w:val="20"/>
          <w:szCs w:val="20"/>
        </w:rPr>
      </w:pPr>
      <w:r w:rsidRPr="00A17B49">
        <w:rPr>
          <w:i/>
          <w:iCs/>
          <w:sz w:val="20"/>
          <w:szCs w:val="20"/>
        </w:rPr>
        <w:t>(AFG</w:t>
      </w:r>
      <w:r>
        <w:rPr>
          <w:i/>
          <w:iCs/>
          <w:sz w:val="20"/>
          <w:szCs w:val="20"/>
        </w:rPr>
        <w:t>,</w:t>
      </w:r>
      <w:r w:rsidRPr="00CA13A2">
        <w:rPr>
          <w:i/>
          <w:iCs/>
          <w:sz w:val="20"/>
          <w:szCs w:val="20"/>
        </w:rPr>
        <w:t xml:space="preserve"> </w:t>
      </w:r>
      <w:r>
        <w:rPr>
          <w:i/>
          <w:iCs/>
          <w:sz w:val="20"/>
          <w:szCs w:val="20"/>
        </w:rPr>
        <w:t>powiat lidzbarski</w:t>
      </w:r>
      <w:r w:rsidRPr="00A17B49">
        <w:rPr>
          <w:i/>
          <w:iCs/>
          <w:sz w:val="20"/>
          <w:szCs w:val="20"/>
        </w:rPr>
        <w:t>)</w:t>
      </w:r>
    </w:p>
    <w:p w:rsidR="00000000" w:rsidRDefault="006B1B8C">
      <w:pPr>
        <w:pStyle w:val="Akapitzlist"/>
        <w:numPr>
          <w:ilvl w:val="0"/>
          <w:numId w:val="13"/>
          <w:numberingChange w:id="176" w:author="Jakub Lobert" w:date="2010-07-05T15:14:00Z" w:original=""/>
        </w:numPr>
        <w:pPrChange w:id="177" w:author="ikaza" w:date="2010-07-26T13:23:00Z">
          <w:pPr>
            <w:pStyle w:val="Akapitzlist"/>
            <w:numPr>
              <w:numId w:val="15"/>
            </w:numPr>
            <w:ind w:left="1068" w:hanging="360"/>
          </w:pPr>
        </w:pPrChange>
      </w:pPr>
      <w:r>
        <w:t>Utrata pracy i trudności ze znalezieniem nowej</w:t>
      </w:r>
    </w:p>
    <w:p w:rsidR="00000000" w:rsidRDefault="006B1B8C">
      <w:pPr>
        <w:pStyle w:val="Akapitzlist"/>
        <w:numPr>
          <w:ilvl w:val="0"/>
          <w:numId w:val="13"/>
          <w:numberingChange w:id="178" w:author="Jakub Lobert" w:date="2010-07-05T15:14:00Z" w:original=""/>
        </w:numPr>
        <w:pPrChange w:id="179" w:author="ikaza" w:date="2010-07-26T13:23:00Z">
          <w:pPr>
            <w:pStyle w:val="Akapitzlist"/>
            <w:numPr>
              <w:numId w:val="15"/>
            </w:numPr>
            <w:ind w:left="1068" w:hanging="360"/>
          </w:pPr>
        </w:pPrChange>
      </w:pPr>
      <w:r>
        <w:t>Zmiana kursu Euro na niższy - &gt; praca nie wydaje się wtedy aż tak opłacalna</w:t>
      </w:r>
    </w:p>
    <w:p w:rsidR="006B1B8C" w:rsidRPr="009A471E" w:rsidRDefault="006B1B8C" w:rsidP="00E654FF">
      <w:r>
        <w:t>Podejmując decyzję o powrocie nasi badani zazwyczaj nie szukali wcześniej pracy. Szukanie pracy następuje dopiero kilka dni po powrocie do rodzinnej miejscowości.</w:t>
      </w:r>
    </w:p>
    <w:p w:rsidR="006B1B8C" w:rsidRDefault="006B1B8C" w:rsidP="00E654FF"/>
    <w:p w:rsidR="006B1B8C" w:rsidRDefault="006B1B8C" w:rsidP="00CB490D">
      <w:pPr>
        <w:pStyle w:val="Nagwek2"/>
      </w:pPr>
      <w:bookmarkStart w:id="180" w:name="_Toc246497767"/>
      <w:bookmarkStart w:id="181" w:name="_Toc258570079"/>
      <w:r>
        <w:t>6.2. Powrót na lokalny rynek pracy</w:t>
      </w:r>
      <w:bookmarkEnd w:id="180"/>
      <w:bookmarkEnd w:id="181"/>
      <w:r>
        <w:t xml:space="preserve"> </w:t>
      </w:r>
    </w:p>
    <w:p w:rsidR="006B1B8C" w:rsidRDefault="006B1B8C" w:rsidP="00472F3F">
      <w:pPr>
        <w:ind w:firstLine="576"/>
      </w:pPr>
      <w:r w:rsidRPr="00ED5F0A">
        <w:t xml:space="preserve">Pierwsze dni po powrocie z emigracji poświęcane </w:t>
      </w:r>
      <w:r>
        <w:t>są</w:t>
      </w:r>
      <w:r w:rsidRPr="00ED5F0A">
        <w:t xml:space="preserve"> na bycie blisko z rodziną. Dopiero po kilku dniach</w:t>
      </w:r>
      <w:r>
        <w:t xml:space="preserve"> następuję wizyta w Urzędzie Pracy. Celem tej wizyty jest </w:t>
      </w:r>
      <w:r>
        <w:lastRenderedPageBreak/>
        <w:t>rejestracja się jako osoba bezrobotna, po to, aby mieć podstawowe ubezpieczenia społeczne i zdrowotne.</w:t>
      </w:r>
    </w:p>
    <w:p w:rsidR="006B1B8C" w:rsidRDefault="006B1B8C" w:rsidP="00E654FF">
      <w:r>
        <w:t>Powrót na lokalny rynek pracy postrzegany jest jako bardzo trudny:</w:t>
      </w:r>
    </w:p>
    <w:p w:rsidR="00000000" w:rsidRDefault="006B1B8C">
      <w:pPr>
        <w:pStyle w:val="Akapitzlist"/>
        <w:numPr>
          <w:ilvl w:val="0"/>
          <w:numId w:val="14"/>
          <w:numberingChange w:id="182" w:author="Jakub Lobert" w:date="2010-07-05T15:14:00Z" w:original=""/>
        </w:numPr>
        <w:pPrChange w:id="183" w:author="ikaza" w:date="2010-07-26T13:23:00Z">
          <w:pPr>
            <w:pStyle w:val="Akapitzlist"/>
            <w:numPr>
              <w:numId w:val="16"/>
            </w:numPr>
            <w:ind w:hanging="360"/>
          </w:pPr>
        </w:pPrChange>
      </w:pPr>
      <w:r>
        <w:t>Brak ofert pracy.</w:t>
      </w:r>
    </w:p>
    <w:p w:rsidR="00000000" w:rsidRDefault="006B1B8C">
      <w:pPr>
        <w:pStyle w:val="Akapitzlist"/>
        <w:numPr>
          <w:ilvl w:val="0"/>
          <w:numId w:val="14"/>
          <w:numberingChange w:id="184" w:author="Jakub Lobert" w:date="2010-07-05T15:14:00Z" w:original=""/>
        </w:numPr>
        <w:pPrChange w:id="185" w:author="ikaza" w:date="2010-07-26T13:23:00Z">
          <w:pPr>
            <w:pStyle w:val="Akapitzlist"/>
            <w:numPr>
              <w:numId w:val="16"/>
            </w:numPr>
            <w:ind w:hanging="360"/>
          </w:pPr>
        </w:pPrChange>
      </w:pPr>
      <w:r>
        <w:t>Bardzo niskie stawki, szczególnie w porównaniu z tymi, jakie obowiązywały w pracy na emigracji.</w:t>
      </w:r>
    </w:p>
    <w:p w:rsidR="006B1B8C" w:rsidRDefault="006B1B8C" w:rsidP="00BE2DB7">
      <w:pPr>
        <w:ind w:left="360" w:firstLine="348"/>
      </w:pPr>
      <w:r>
        <w:t>Opinia o Powiatowym Urzędzie Pracy, jako instytucji pomagającej w odnalezieniu się na rynku jest zdecydowanie negatywna.  Zdaniem naszych rozmówców w Urzędzie Pracy brak jest ciekawych ofert, a jeśli nawet takie się zdarzają to zostają one zaproponowane znajomym.</w:t>
      </w:r>
    </w:p>
    <w:p w:rsidR="006B1B8C" w:rsidRPr="00BE2DB7" w:rsidRDefault="006B1B8C" w:rsidP="00D651A9">
      <w:pPr>
        <w:pStyle w:val="Akapitzlist"/>
        <w:spacing w:line="240" w:lineRule="auto"/>
        <w:ind w:left="851"/>
        <w:rPr>
          <w:i/>
          <w:iCs/>
          <w:sz w:val="20"/>
          <w:szCs w:val="20"/>
        </w:rPr>
      </w:pPr>
      <w:r w:rsidRPr="00ED5F0A">
        <w:rPr>
          <w:sz w:val="22"/>
          <w:szCs w:val="22"/>
        </w:rPr>
        <w:t>„</w:t>
      </w:r>
      <w:r w:rsidRPr="00BE2DB7">
        <w:rPr>
          <w:i/>
          <w:iCs/>
          <w:sz w:val="20"/>
          <w:szCs w:val="20"/>
        </w:rPr>
        <w:t xml:space="preserve">Tam oferta wisi dwie godziny i zaraz jest zdejmowana. Tak, że nawet nikt tego nie zauważy” </w:t>
      </w:r>
    </w:p>
    <w:p w:rsidR="006B1B8C" w:rsidRPr="00A11B49" w:rsidRDefault="006B1B8C" w:rsidP="00BE2DB7">
      <w:pPr>
        <w:pStyle w:val="Akapitzlist"/>
        <w:spacing w:line="240" w:lineRule="auto"/>
        <w:jc w:val="right"/>
      </w:pPr>
      <w:r w:rsidRPr="00BE2DB7">
        <w:rPr>
          <w:i/>
          <w:iCs/>
          <w:sz w:val="20"/>
          <w:szCs w:val="20"/>
        </w:rPr>
        <w:t>(AFG</w:t>
      </w:r>
      <w:r>
        <w:rPr>
          <w:i/>
          <w:iCs/>
          <w:sz w:val="20"/>
          <w:szCs w:val="20"/>
        </w:rPr>
        <w:t>,</w:t>
      </w:r>
      <w:r w:rsidRPr="00CA13A2">
        <w:rPr>
          <w:i/>
          <w:iCs/>
          <w:sz w:val="20"/>
          <w:szCs w:val="20"/>
        </w:rPr>
        <w:t xml:space="preserve"> </w:t>
      </w:r>
      <w:r>
        <w:rPr>
          <w:i/>
          <w:iCs/>
          <w:sz w:val="20"/>
          <w:szCs w:val="20"/>
        </w:rPr>
        <w:t>powiat lidzbarski</w:t>
      </w:r>
      <w:r w:rsidRPr="00BE2DB7">
        <w:rPr>
          <w:i/>
          <w:iCs/>
          <w:sz w:val="20"/>
          <w:szCs w:val="20"/>
        </w:rPr>
        <w:t>)</w:t>
      </w:r>
    </w:p>
    <w:p w:rsidR="006B1B8C" w:rsidRPr="00A11B49" w:rsidRDefault="006B1B8C" w:rsidP="00E654FF">
      <w:pPr>
        <w:pStyle w:val="Akapitzlist"/>
      </w:pPr>
    </w:p>
    <w:p w:rsidR="006B1B8C" w:rsidRDefault="006B1B8C" w:rsidP="00BE2DB7">
      <w:pPr>
        <w:pStyle w:val="Akapitzlist"/>
        <w:ind w:left="142"/>
      </w:pPr>
      <w:r>
        <w:t>Oferowane przez Powiatowy Urząd Pracy oferty pracy postrzegane są, jako bardzo słabo płatne.</w:t>
      </w:r>
    </w:p>
    <w:p w:rsidR="006B1B8C" w:rsidRPr="00BE2DB7" w:rsidRDefault="006B1B8C" w:rsidP="00BE2DB7">
      <w:pPr>
        <w:pStyle w:val="Akapitzlist"/>
        <w:spacing w:line="240" w:lineRule="auto"/>
        <w:rPr>
          <w:i/>
          <w:iCs/>
          <w:sz w:val="20"/>
          <w:szCs w:val="20"/>
        </w:rPr>
      </w:pPr>
    </w:p>
    <w:p w:rsidR="006B1B8C" w:rsidRDefault="006B1B8C" w:rsidP="00D651A9">
      <w:pPr>
        <w:pStyle w:val="Akapitzlist"/>
        <w:spacing w:line="240" w:lineRule="auto"/>
        <w:ind w:left="851"/>
        <w:rPr>
          <w:i/>
          <w:iCs/>
          <w:sz w:val="20"/>
          <w:szCs w:val="20"/>
        </w:rPr>
      </w:pPr>
      <w:r>
        <w:rPr>
          <w:i/>
          <w:iCs/>
          <w:sz w:val="20"/>
          <w:szCs w:val="20"/>
        </w:rPr>
        <w:t>„J</w:t>
      </w:r>
      <w:r w:rsidRPr="00BE2DB7">
        <w:rPr>
          <w:i/>
          <w:iCs/>
          <w:sz w:val="20"/>
          <w:szCs w:val="20"/>
        </w:rPr>
        <w:t>edną prace mi zaoferowali. Wysłali mnie na budowę za taką cenę, że nie wiem skąd oni to wytrzasnęli, bo w Lidzbark</w:t>
      </w:r>
      <w:r>
        <w:rPr>
          <w:i/>
          <w:iCs/>
          <w:sz w:val="20"/>
          <w:szCs w:val="20"/>
        </w:rPr>
        <w:t>u</w:t>
      </w:r>
      <w:r w:rsidRPr="00BE2DB7">
        <w:rPr>
          <w:i/>
          <w:iCs/>
          <w:sz w:val="20"/>
          <w:szCs w:val="20"/>
        </w:rPr>
        <w:t xml:space="preserve"> nikt tak mało za godzinę nie płaci (…) 4 zł  </w:t>
      </w:r>
    </w:p>
    <w:p w:rsidR="006B1B8C" w:rsidRPr="00BE2DB7" w:rsidRDefault="006B1B8C" w:rsidP="002D301E">
      <w:pPr>
        <w:pStyle w:val="Akapitzlist"/>
        <w:spacing w:line="240" w:lineRule="auto"/>
        <w:jc w:val="right"/>
        <w:rPr>
          <w:i/>
          <w:iCs/>
          <w:sz w:val="20"/>
          <w:szCs w:val="20"/>
        </w:rPr>
      </w:pPr>
      <w:r w:rsidRPr="00BE2DB7">
        <w:rPr>
          <w:i/>
          <w:iCs/>
          <w:sz w:val="20"/>
          <w:szCs w:val="20"/>
        </w:rPr>
        <w:t>(</w:t>
      </w:r>
      <w:r>
        <w:rPr>
          <w:i/>
          <w:iCs/>
          <w:sz w:val="20"/>
          <w:szCs w:val="20"/>
        </w:rPr>
        <w:t>migrant wewnętrzny, 37 lat, mężczyzna</w:t>
      </w:r>
      <w:r w:rsidRPr="00BE2DB7">
        <w:rPr>
          <w:i/>
          <w:iCs/>
          <w:sz w:val="20"/>
          <w:szCs w:val="20"/>
        </w:rPr>
        <w:t>)</w:t>
      </w:r>
    </w:p>
    <w:p w:rsidR="006B1B8C" w:rsidRDefault="006B1B8C" w:rsidP="00E654FF">
      <w:pPr>
        <w:pStyle w:val="Akapitzlist"/>
      </w:pPr>
    </w:p>
    <w:p w:rsidR="006B1B8C" w:rsidRDefault="006B1B8C" w:rsidP="00BE2DB7">
      <w:pPr>
        <w:pStyle w:val="Akapitzlist"/>
        <w:ind w:left="0" w:firstLine="142"/>
      </w:pPr>
      <w:r>
        <w:t>Zdaniem badanych Powiatowy Urząd Pracy nie pomaga również osobom, które myślą o otworzeniu własnej działalności gospodarczej. Podkreślano, że:</w:t>
      </w:r>
    </w:p>
    <w:p w:rsidR="00000000" w:rsidRDefault="006B1B8C">
      <w:pPr>
        <w:pStyle w:val="Akapitzlist"/>
        <w:numPr>
          <w:ilvl w:val="0"/>
          <w:numId w:val="15"/>
          <w:numberingChange w:id="186" w:author="Jakub Lobert" w:date="2010-07-05T15:14:00Z" w:original=""/>
        </w:numPr>
        <w:pPrChange w:id="187" w:author="ikaza" w:date="2010-07-26T13:23:00Z">
          <w:pPr>
            <w:pStyle w:val="Akapitzlist"/>
            <w:numPr>
              <w:numId w:val="17"/>
            </w:numPr>
            <w:ind w:left="786" w:hanging="360"/>
          </w:pPr>
        </w:pPrChange>
      </w:pPr>
      <w:r>
        <w:t>brakuje osób pomagających napisać biznes plan</w:t>
      </w:r>
    </w:p>
    <w:p w:rsidR="00000000" w:rsidRDefault="006B1B8C">
      <w:pPr>
        <w:pStyle w:val="Akapitzlist"/>
        <w:numPr>
          <w:ilvl w:val="0"/>
          <w:numId w:val="15"/>
          <w:numberingChange w:id="188" w:author="Jakub Lobert" w:date="2010-07-05T15:14:00Z" w:original=""/>
        </w:numPr>
        <w:pPrChange w:id="189" w:author="ikaza" w:date="2010-07-26T13:23:00Z">
          <w:pPr>
            <w:pStyle w:val="Akapitzlist"/>
            <w:numPr>
              <w:numId w:val="17"/>
            </w:numPr>
            <w:ind w:left="786" w:hanging="360"/>
          </w:pPr>
        </w:pPrChange>
      </w:pPr>
      <w:r>
        <w:t>brakuje wystarczającej informacji na temat dotacji na rozkręcenie działalności np. czy jest szansa na otrzymanie większej dotacji niż kilkanaście tysięcy.</w:t>
      </w:r>
    </w:p>
    <w:p w:rsidR="006B1B8C" w:rsidRDefault="006B1B8C" w:rsidP="00D81F82">
      <w:r>
        <w:t>Szukanie pracy odbywa się przede wszystkim przez znajomości. Zdarza się, że wraca się do tych samych pracodawców, u których pracowało się przed wyjazdem – często po powrocie najpierw sprawdza się znane uprzednio kontakty.</w:t>
      </w:r>
    </w:p>
    <w:p w:rsidR="006B1B8C" w:rsidRPr="00BE2DB7" w:rsidRDefault="006B1B8C" w:rsidP="00D651A9">
      <w:pPr>
        <w:spacing w:line="240" w:lineRule="auto"/>
        <w:ind w:left="709"/>
        <w:rPr>
          <w:i/>
          <w:iCs/>
          <w:sz w:val="20"/>
          <w:szCs w:val="20"/>
        </w:rPr>
      </w:pPr>
      <w:r w:rsidRPr="00BE2DB7">
        <w:rPr>
          <w:i/>
          <w:iCs/>
          <w:sz w:val="20"/>
          <w:szCs w:val="20"/>
        </w:rPr>
        <w:t xml:space="preserve">„Poszedłem do szefa. A szef – O! Piotrek wróciłeś już. To, kiedy do pracy, jutro, pojutrze?” </w:t>
      </w:r>
    </w:p>
    <w:p w:rsidR="006B1B8C" w:rsidRPr="00BE2DB7" w:rsidRDefault="006B1B8C" w:rsidP="00BE2DB7">
      <w:pPr>
        <w:spacing w:line="240" w:lineRule="auto"/>
        <w:jc w:val="right"/>
        <w:rPr>
          <w:i/>
          <w:iCs/>
          <w:sz w:val="20"/>
          <w:szCs w:val="20"/>
        </w:rPr>
      </w:pPr>
      <w:r w:rsidRPr="00BE2DB7">
        <w:rPr>
          <w:i/>
          <w:iCs/>
          <w:sz w:val="20"/>
          <w:szCs w:val="20"/>
        </w:rPr>
        <w:t>(</w:t>
      </w:r>
      <w:r>
        <w:rPr>
          <w:i/>
          <w:iCs/>
          <w:sz w:val="20"/>
          <w:szCs w:val="20"/>
        </w:rPr>
        <w:t xml:space="preserve">migrant zagraniczny, 26 lat, mężczyzna </w:t>
      </w:r>
      <w:r w:rsidRPr="00BE2DB7">
        <w:rPr>
          <w:i/>
          <w:iCs/>
          <w:sz w:val="20"/>
          <w:szCs w:val="20"/>
        </w:rPr>
        <w:t>)</w:t>
      </w:r>
    </w:p>
    <w:p w:rsidR="00000000" w:rsidRDefault="006B1B8C">
      <w:pPr>
        <w:pStyle w:val="Akapitzlist"/>
        <w:numPr>
          <w:ilvl w:val="0"/>
          <w:numId w:val="16"/>
          <w:numberingChange w:id="190" w:author="Jakub Lobert" w:date="2010-07-05T15:14:00Z" w:original=""/>
        </w:numPr>
        <w:pPrChange w:id="191" w:author="ikaza" w:date="2010-07-26T13:23:00Z">
          <w:pPr>
            <w:pStyle w:val="Akapitzlist"/>
            <w:numPr>
              <w:numId w:val="18"/>
            </w:numPr>
            <w:ind w:left="1068" w:hanging="360"/>
          </w:pPr>
        </w:pPrChange>
      </w:pPr>
      <w:r>
        <w:lastRenderedPageBreak/>
        <w:t>Emigracja była w ramach urlopu bezpłatnego, tak, więc po powrocie, praca jest zapewniona.</w:t>
      </w:r>
    </w:p>
    <w:p w:rsidR="006B1B8C" w:rsidRDefault="006B1B8C" w:rsidP="00BE2DB7">
      <w:pPr>
        <w:ind w:firstLine="360"/>
      </w:pPr>
      <w:r>
        <w:t>Część osób wspominała o kursach doszkalających oferowanych przez Powiatowy Urząd Pracy.  Postrzegane są one jednakże, jako niedostosowane do rynku pracy.  Po ukończeniu kursu nadal trudno jest znaleźć zatrudnienie, gdyż pracodawcy nie potrzebują pracowników o takich umiejętnościach, jakie zdobywa się na kursach (np. operator wózka widłowego).</w:t>
      </w:r>
    </w:p>
    <w:p w:rsidR="006B1B8C" w:rsidRPr="00D57E78" w:rsidRDefault="006B1B8C" w:rsidP="00E654FF">
      <w:r w:rsidRPr="00D57E78">
        <w:t>Trudności ze znalezieniem pracy zależą od miejsca zamieszkania. Osobom mieszkającym na wsi, trudniej jest znaleźć pracę z uwagi na brak dogodnej komunikacji.</w:t>
      </w:r>
    </w:p>
    <w:p w:rsidR="006B1B8C" w:rsidRDefault="006B1B8C" w:rsidP="00E654FF"/>
    <w:p w:rsidR="006B1B8C" w:rsidRDefault="006B1B8C" w:rsidP="00E654FF"/>
    <w:p w:rsidR="006B1B8C" w:rsidRPr="00085832" w:rsidRDefault="006B1B8C" w:rsidP="00CB490D">
      <w:pPr>
        <w:pStyle w:val="Nagwek2"/>
      </w:pPr>
      <w:bookmarkStart w:id="192" w:name="_Toc246497768"/>
      <w:bookmarkStart w:id="193" w:name="_Toc258570080"/>
      <w:r w:rsidRPr="00085832">
        <w:t>6.3. Zagospodarowanie środków finansowych zdobytych w ramach emigracji</w:t>
      </w:r>
      <w:bookmarkEnd w:id="192"/>
      <w:bookmarkEnd w:id="193"/>
    </w:p>
    <w:p w:rsidR="006B1B8C" w:rsidRPr="00ED5040" w:rsidRDefault="006B1B8C" w:rsidP="00E654FF">
      <w:r>
        <w:t>Cele przeznaczania</w:t>
      </w:r>
      <w:r w:rsidRPr="00ED5040">
        <w:t xml:space="preserve"> zarobionych pieniędzy to:</w:t>
      </w:r>
    </w:p>
    <w:p w:rsidR="00000000" w:rsidRDefault="006B1B8C">
      <w:pPr>
        <w:pStyle w:val="Akapitzlist"/>
        <w:numPr>
          <w:ilvl w:val="0"/>
          <w:numId w:val="16"/>
          <w:numberingChange w:id="194" w:author="Jakub Lobert" w:date="2010-07-05T15:14:00Z" w:original=""/>
        </w:numPr>
        <w:pPrChange w:id="195" w:author="ikaza" w:date="2010-07-26T13:23:00Z">
          <w:pPr>
            <w:pStyle w:val="Akapitzlist"/>
            <w:numPr>
              <w:numId w:val="18"/>
            </w:numPr>
            <w:ind w:left="1068" w:hanging="360"/>
          </w:pPr>
        </w:pPrChange>
      </w:pPr>
      <w:r w:rsidRPr="00ED5040">
        <w:t xml:space="preserve">Wydatki </w:t>
      </w:r>
      <w:r>
        <w:t>na mieszkania / domy</w:t>
      </w:r>
      <w:r w:rsidRPr="00ED5040">
        <w:t>: remont</w:t>
      </w:r>
      <w:r>
        <w:t>, lepsze wyposażenie mieszkania, usuwanie usterek. Zdarza się tak, że cała suma jest przywożona i inwestowana w remont lub pieniądze na ten cel przysyłane są w trakcie bycia na emigracji.</w:t>
      </w:r>
    </w:p>
    <w:p w:rsidR="006B1B8C" w:rsidRPr="00BE2DB7" w:rsidRDefault="006B1B8C" w:rsidP="00D651A9">
      <w:pPr>
        <w:spacing w:line="240" w:lineRule="auto"/>
        <w:ind w:left="709"/>
        <w:rPr>
          <w:i/>
          <w:iCs/>
          <w:sz w:val="20"/>
          <w:szCs w:val="20"/>
        </w:rPr>
      </w:pPr>
      <w:r w:rsidRPr="00A11B49">
        <w:t>„</w:t>
      </w:r>
      <w:r w:rsidRPr="00BE2DB7">
        <w:rPr>
          <w:i/>
          <w:iCs/>
          <w:sz w:val="20"/>
          <w:szCs w:val="20"/>
        </w:rPr>
        <w:t>Najpierw ja pojechałam, potem Dorota. Zrobiliśmy sobie centralne ogrzewanie.(…) Teraz po nowym roku jadę, żeby na łazienkę zarobić.(…)Wykończyć łazienkę i ganek postawić”</w:t>
      </w:r>
    </w:p>
    <w:p w:rsidR="006B1B8C" w:rsidRPr="00BE2DB7" w:rsidRDefault="006B1B8C" w:rsidP="00BE2DB7">
      <w:pPr>
        <w:spacing w:line="240" w:lineRule="auto"/>
        <w:ind w:left="426"/>
        <w:jc w:val="right"/>
        <w:rPr>
          <w:i/>
          <w:iCs/>
          <w:sz w:val="20"/>
          <w:szCs w:val="20"/>
        </w:rPr>
      </w:pPr>
      <w:r w:rsidRPr="00BE2DB7">
        <w:rPr>
          <w:i/>
          <w:iCs/>
          <w:sz w:val="20"/>
          <w:szCs w:val="20"/>
        </w:rPr>
        <w:t xml:space="preserve"> (</w:t>
      </w:r>
      <w:r>
        <w:rPr>
          <w:i/>
          <w:iCs/>
          <w:sz w:val="20"/>
          <w:szCs w:val="20"/>
        </w:rPr>
        <w:t>migrant zagraniczny, kobieta</w:t>
      </w:r>
      <w:r w:rsidRPr="00BE2DB7">
        <w:rPr>
          <w:i/>
          <w:iCs/>
          <w:sz w:val="20"/>
          <w:szCs w:val="20"/>
        </w:rPr>
        <w:t>)</w:t>
      </w:r>
    </w:p>
    <w:p w:rsidR="00000000" w:rsidRDefault="006B1B8C">
      <w:pPr>
        <w:pStyle w:val="Akapitzlist"/>
        <w:numPr>
          <w:ilvl w:val="0"/>
          <w:numId w:val="17"/>
          <w:numberingChange w:id="196" w:author="Jakub Lobert" w:date="2010-07-05T15:14:00Z" w:original=""/>
        </w:numPr>
        <w:pPrChange w:id="197" w:author="ikaza" w:date="2010-07-26T13:23:00Z">
          <w:pPr>
            <w:pStyle w:val="Akapitzlist"/>
            <w:numPr>
              <w:numId w:val="19"/>
            </w:numPr>
            <w:ind w:left="1440" w:hanging="360"/>
          </w:pPr>
        </w:pPrChange>
      </w:pPr>
      <w:r>
        <w:t xml:space="preserve">Życie bieżące: zarobione pieniądze starczają czasem na kilka miesięcy przeżycia. </w:t>
      </w:r>
    </w:p>
    <w:p w:rsidR="00000000" w:rsidRDefault="006B1B8C">
      <w:pPr>
        <w:pStyle w:val="Akapitzlist"/>
        <w:numPr>
          <w:ilvl w:val="1"/>
          <w:numId w:val="17"/>
          <w:numberingChange w:id="198" w:author="Jakub Lobert" w:date="2010-07-05T15:14:00Z" w:original="o"/>
        </w:numPr>
        <w:pPrChange w:id="199" w:author="ikaza" w:date="2010-07-26T13:23:00Z">
          <w:pPr>
            <w:pStyle w:val="Akapitzlist"/>
            <w:numPr>
              <w:ilvl w:val="1"/>
              <w:numId w:val="19"/>
            </w:numPr>
            <w:ind w:left="2160" w:hanging="360"/>
          </w:pPr>
        </w:pPrChange>
      </w:pPr>
      <w:r>
        <w:t xml:space="preserve">Takie wydawanie zarobionych na emigracji pieniędzy jest podstawowe w migracjach wewnętrznych; </w:t>
      </w:r>
    </w:p>
    <w:p w:rsidR="00000000" w:rsidRDefault="006B1B8C">
      <w:pPr>
        <w:pStyle w:val="Akapitzlist"/>
        <w:numPr>
          <w:ilvl w:val="1"/>
          <w:numId w:val="17"/>
          <w:numberingChange w:id="200" w:author="Jakub Lobert" w:date="2010-07-05T15:14:00Z" w:original="o"/>
        </w:numPr>
        <w:pPrChange w:id="201" w:author="ikaza" w:date="2010-07-26T13:23:00Z">
          <w:pPr>
            <w:pStyle w:val="Akapitzlist"/>
            <w:numPr>
              <w:ilvl w:val="1"/>
              <w:numId w:val="19"/>
            </w:numPr>
            <w:ind w:left="2160" w:hanging="360"/>
          </w:pPr>
        </w:pPrChange>
      </w:pPr>
      <w:r>
        <w:t>zdarza się również w zagranicznych. W tym przypadku ważne było dla badanych, aby systematycznie zasilać budżet rodziny, która została.</w:t>
      </w:r>
    </w:p>
    <w:p w:rsidR="006B1B8C" w:rsidRPr="00BE2DB7" w:rsidRDefault="006B1B8C" w:rsidP="00BE2DB7">
      <w:pPr>
        <w:spacing w:line="240" w:lineRule="auto"/>
        <w:ind w:left="851"/>
        <w:rPr>
          <w:i/>
          <w:iCs/>
          <w:sz w:val="20"/>
          <w:szCs w:val="20"/>
        </w:rPr>
      </w:pPr>
      <w:r w:rsidRPr="00BE2DB7">
        <w:rPr>
          <w:i/>
          <w:iCs/>
          <w:sz w:val="20"/>
          <w:szCs w:val="20"/>
        </w:rPr>
        <w:t>„Pieniądze to głównie na przeżycie. Odłożyć to dopiero po 15-stu latach można”</w:t>
      </w:r>
    </w:p>
    <w:p w:rsidR="006B1B8C" w:rsidRPr="00BE2DB7" w:rsidRDefault="006B1B8C" w:rsidP="00BE2DB7">
      <w:pPr>
        <w:spacing w:line="240" w:lineRule="auto"/>
        <w:jc w:val="right"/>
        <w:rPr>
          <w:i/>
          <w:iCs/>
          <w:sz w:val="20"/>
          <w:szCs w:val="20"/>
        </w:rPr>
      </w:pPr>
      <w:r w:rsidRPr="00BE2DB7">
        <w:rPr>
          <w:i/>
          <w:iCs/>
          <w:sz w:val="20"/>
          <w:szCs w:val="20"/>
        </w:rPr>
        <w:lastRenderedPageBreak/>
        <w:t>(AFG</w:t>
      </w:r>
      <w:r>
        <w:rPr>
          <w:i/>
          <w:iCs/>
          <w:sz w:val="20"/>
          <w:szCs w:val="20"/>
        </w:rPr>
        <w:t>,</w:t>
      </w:r>
      <w:r w:rsidRPr="00CA13A2">
        <w:rPr>
          <w:i/>
          <w:iCs/>
          <w:sz w:val="20"/>
          <w:szCs w:val="20"/>
        </w:rPr>
        <w:t xml:space="preserve"> </w:t>
      </w:r>
      <w:r>
        <w:rPr>
          <w:i/>
          <w:iCs/>
          <w:sz w:val="20"/>
          <w:szCs w:val="20"/>
        </w:rPr>
        <w:t>powiat lidzbarski</w:t>
      </w:r>
      <w:r w:rsidRPr="00BE2DB7">
        <w:rPr>
          <w:i/>
          <w:iCs/>
          <w:sz w:val="20"/>
          <w:szCs w:val="20"/>
        </w:rPr>
        <w:t>)</w:t>
      </w:r>
    </w:p>
    <w:p w:rsidR="00000000" w:rsidRDefault="006B1B8C">
      <w:pPr>
        <w:pStyle w:val="Akapitzlist"/>
        <w:numPr>
          <w:ilvl w:val="0"/>
          <w:numId w:val="17"/>
          <w:numberingChange w:id="202" w:author="Jakub Lobert" w:date="2010-07-05T15:14:00Z" w:original=""/>
        </w:numPr>
        <w:pPrChange w:id="203" w:author="ikaza" w:date="2010-07-26T13:23:00Z">
          <w:pPr>
            <w:pStyle w:val="Akapitzlist"/>
            <w:numPr>
              <w:numId w:val="19"/>
            </w:numPr>
            <w:ind w:left="1440" w:hanging="360"/>
          </w:pPr>
        </w:pPrChange>
      </w:pPr>
      <w:r>
        <w:t>Uregulowanie zaległości: pożyczek, zaległości dotyczących opłat czynszowych.</w:t>
      </w:r>
    </w:p>
    <w:p w:rsidR="006B1B8C" w:rsidRPr="00BE2DB7" w:rsidRDefault="006B1B8C" w:rsidP="00D651A9">
      <w:pPr>
        <w:spacing w:line="240" w:lineRule="auto"/>
        <w:ind w:left="709"/>
        <w:rPr>
          <w:i/>
          <w:iCs/>
          <w:sz w:val="20"/>
          <w:szCs w:val="20"/>
        </w:rPr>
      </w:pPr>
      <w:r w:rsidRPr="00403112">
        <w:t>„</w:t>
      </w:r>
      <w:r w:rsidRPr="00BE2DB7">
        <w:rPr>
          <w:i/>
          <w:iCs/>
          <w:sz w:val="20"/>
          <w:szCs w:val="20"/>
        </w:rPr>
        <w:t xml:space="preserve">Trzeba było spłacić zaległości, żeby do przodu było. Ważne, żeby wszystko było opłacone i te kredyty pospłacać”. </w:t>
      </w:r>
    </w:p>
    <w:p w:rsidR="006B1B8C" w:rsidRPr="00BE2DB7" w:rsidRDefault="006B1B8C" w:rsidP="00BE2DB7">
      <w:pPr>
        <w:spacing w:line="240" w:lineRule="auto"/>
        <w:jc w:val="right"/>
        <w:rPr>
          <w:i/>
          <w:iCs/>
          <w:sz w:val="20"/>
          <w:szCs w:val="20"/>
        </w:rPr>
      </w:pPr>
      <w:r w:rsidRPr="00BE2DB7">
        <w:rPr>
          <w:i/>
          <w:iCs/>
          <w:sz w:val="20"/>
          <w:szCs w:val="20"/>
        </w:rPr>
        <w:t>(</w:t>
      </w:r>
      <w:r>
        <w:rPr>
          <w:i/>
          <w:iCs/>
          <w:sz w:val="20"/>
          <w:szCs w:val="20"/>
        </w:rPr>
        <w:t>migrant zagraniczny, 28 lat, mężczyzna</w:t>
      </w:r>
      <w:r w:rsidRPr="00BE2DB7">
        <w:rPr>
          <w:i/>
          <w:iCs/>
          <w:sz w:val="20"/>
          <w:szCs w:val="20"/>
        </w:rPr>
        <w:t>)</w:t>
      </w:r>
    </w:p>
    <w:p w:rsidR="006B1B8C" w:rsidRPr="00BE2DB7" w:rsidRDefault="006B1B8C" w:rsidP="00BE2DB7">
      <w:pPr>
        <w:spacing w:line="240" w:lineRule="auto"/>
        <w:rPr>
          <w:i/>
          <w:iCs/>
          <w:sz w:val="20"/>
          <w:szCs w:val="20"/>
        </w:rPr>
      </w:pPr>
    </w:p>
    <w:p w:rsidR="006B1B8C" w:rsidRDefault="006B1B8C" w:rsidP="00CB490D">
      <w:pPr>
        <w:pStyle w:val="Nagwek2"/>
      </w:pPr>
      <w:bookmarkStart w:id="204" w:name="_Toc246497769"/>
      <w:bookmarkStart w:id="205" w:name="_Toc258570081"/>
      <w:r>
        <w:t>6.4 Powrót do domu i rodziny</w:t>
      </w:r>
      <w:bookmarkEnd w:id="204"/>
      <w:bookmarkEnd w:id="205"/>
    </w:p>
    <w:p w:rsidR="006B1B8C" w:rsidRDefault="006B1B8C" w:rsidP="00BE2DB7">
      <w:pPr>
        <w:ind w:firstLine="576"/>
      </w:pPr>
      <w:r>
        <w:t>Z migracją zazwyczaj wiąże się rozłąka z rodziną. Przeważnie jest tak, że jedna z osób migruje a druga zostaje z dziećmi na miejscu. Wśród naszych rozmówców była tylko jedna osoba, do której po trzech miesiącach bycia na emigracji dołączyła rodzina (żona i dwójka dzieci). Niektórzy rodzice rozważają wyjazd we dwójkę, wtedy dzieci oddaje się pod opiekę bliskiej rodzinie, najczęściej dziadkom.</w:t>
      </w:r>
    </w:p>
    <w:p w:rsidR="006B1B8C" w:rsidRDefault="006B1B8C" w:rsidP="00BE2DB7">
      <w:pPr>
        <w:ind w:firstLine="576"/>
      </w:pPr>
      <w:r>
        <w:t>Choć często jest tak, że, mimo że osoba zamierzająca wyjechać jest wspierana w swej decyzji przez rodzinę, to wraz z trwaniem rozłąki przybywa problemów i negatywnych emocji:</w:t>
      </w:r>
    </w:p>
    <w:p w:rsidR="00000000" w:rsidRDefault="006B1B8C">
      <w:pPr>
        <w:pStyle w:val="Akapitzlist"/>
        <w:numPr>
          <w:ilvl w:val="0"/>
          <w:numId w:val="17"/>
          <w:numberingChange w:id="206" w:author="Jakub Lobert" w:date="2010-07-05T15:14:00Z" w:original=""/>
        </w:numPr>
        <w:pPrChange w:id="207" w:author="ikaza" w:date="2010-07-26T13:23:00Z">
          <w:pPr>
            <w:pStyle w:val="Akapitzlist"/>
            <w:numPr>
              <w:numId w:val="19"/>
            </w:numPr>
            <w:ind w:left="1440" w:hanging="360"/>
          </w:pPr>
        </w:pPrChange>
      </w:pPr>
      <w:r>
        <w:t>Tęsknota. Rozmowy telefoniczne, kontakt przez Internet nie zastąpią bezpośredniego, bliskiego kontaktu</w:t>
      </w:r>
    </w:p>
    <w:p w:rsidR="00000000" w:rsidRDefault="006B1B8C">
      <w:pPr>
        <w:pStyle w:val="Akapitzlist"/>
        <w:numPr>
          <w:ilvl w:val="0"/>
          <w:numId w:val="17"/>
          <w:numberingChange w:id="208" w:author="Jakub Lobert" w:date="2010-07-05T15:14:00Z" w:original=""/>
        </w:numPr>
        <w:pPrChange w:id="209" w:author="ikaza" w:date="2010-07-26T13:23:00Z">
          <w:pPr>
            <w:pStyle w:val="Akapitzlist"/>
            <w:numPr>
              <w:numId w:val="19"/>
            </w:numPr>
            <w:ind w:left="1440" w:hanging="360"/>
          </w:pPr>
        </w:pPrChange>
      </w:pPr>
      <w:r>
        <w:t>„Czarne myśli”. Brak kontaktu z ukochaną osobą sprawia, że pojawiają się wątpliwości dotyczące głównie wierności małżeńskiej.</w:t>
      </w:r>
    </w:p>
    <w:p w:rsidR="00000000" w:rsidRDefault="006B1B8C">
      <w:pPr>
        <w:pStyle w:val="Akapitzlist"/>
        <w:numPr>
          <w:ilvl w:val="0"/>
          <w:numId w:val="17"/>
          <w:numberingChange w:id="210" w:author="Jakub Lobert" w:date="2010-07-05T15:14:00Z" w:original=""/>
        </w:numPr>
        <w:pPrChange w:id="211" w:author="ikaza" w:date="2010-07-26T13:23:00Z">
          <w:pPr>
            <w:pStyle w:val="Akapitzlist"/>
            <w:numPr>
              <w:numId w:val="19"/>
            </w:numPr>
            <w:ind w:left="1440" w:hanging="360"/>
          </w:pPr>
        </w:pPrChange>
      </w:pPr>
      <w:r>
        <w:t>Bezradność. Osoby, zajmują się samodzielnie gospodarstwem domowym, czują się przeciążone.</w:t>
      </w:r>
    </w:p>
    <w:p w:rsidR="00000000" w:rsidRDefault="006B1B8C">
      <w:pPr>
        <w:pStyle w:val="Akapitzlist"/>
        <w:numPr>
          <w:ilvl w:val="0"/>
          <w:numId w:val="17"/>
          <w:numberingChange w:id="212" w:author="Jakub Lobert" w:date="2010-07-05T15:14:00Z" w:original=""/>
        </w:numPr>
        <w:pPrChange w:id="213" w:author="ikaza" w:date="2010-07-26T13:23:00Z">
          <w:pPr>
            <w:pStyle w:val="Akapitzlist"/>
            <w:numPr>
              <w:numId w:val="19"/>
            </w:numPr>
            <w:ind w:left="1440" w:hanging="360"/>
          </w:pPr>
        </w:pPrChange>
      </w:pPr>
      <w:r>
        <w:t>Samotność i brak wsparcia emocjonalnego. Brak obecności partnera przy ważnych wydarzeniach życiowych np. przy narodzinach dziecka jest dużym obciążeniem psychicznym dla matki.</w:t>
      </w:r>
    </w:p>
    <w:p w:rsidR="006B1B8C" w:rsidRDefault="006B1B8C" w:rsidP="00CB490D">
      <w:pPr>
        <w:ind w:firstLine="851"/>
      </w:pPr>
      <w:r>
        <w:t>Rozłąka postrzegana jest przez naszych badanych, jako bardzo trudny okres dla obydwu stron: wyjeżdżającej i pozostającej. Z perspektywy czasu mówi się o tym, jako o czymś, co się z trudem przetrwało. Część z osób wiedząc, co to oznacza nigdy więcej nie zdecyduje się na wyjazd.</w:t>
      </w:r>
    </w:p>
    <w:p w:rsidR="006B1B8C" w:rsidRDefault="006B1B8C" w:rsidP="00CB490D">
      <w:pPr>
        <w:ind w:firstLine="851"/>
      </w:pPr>
      <w:r>
        <w:lastRenderedPageBreak/>
        <w:t xml:space="preserve">Pierwsze dni po powrocie to czas spędzany z rodziną. Ważne jest, aby nacieszyć się rodziną. Oznacza to, że kilka dni po powrocie migranci są całkowicie poświeceni rodzinie, izolują się wręcz od świata zewnętrznego – ich cały świat to rodzina. Niektórzy wspominają, że na nowo uczyli się być razem. Bywa tak, że pierwsze dni po powrocie są trudne – wszyscy muszą się do siebie na nowo przyzwyczajać. </w:t>
      </w:r>
    </w:p>
    <w:p w:rsidR="006B1B8C" w:rsidRPr="00BE2DB7" w:rsidRDefault="006B1B8C" w:rsidP="00D651A9">
      <w:pPr>
        <w:spacing w:line="240" w:lineRule="auto"/>
        <w:ind w:left="709"/>
        <w:rPr>
          <w:i/>
          <w:iCs/>
          <w:sz w:val="20"/>
          <w:szCs w:val="20"/>
        </w:rPr>
      </w:pPr>
      <w:r w:rsidRPr="00BE2DB7">
        <w:rPr>
          <w:i/>
          <w:iCs/>
          <w:sz w:val="20"/>
          <w:szCs w:val="20"/>
        </w:rPr>
        <w:t>„Ja nie mogłem się przyzwyczaić. Taki byłem odosobniony. Tu dzieci, tu krzyk, człowiek nerwowy chodził”</w:t>
      </w:r>
    </w:p>
    <w:p w:rsidR="006B1B8C" w:rsidRPr="00BE2DB7" w:rsidRDefault="006B1B8C" w:rsidP="00BE2DB7">
      <w:pPr>
        <w:spacing w:line="240" w:lineRule="auto"/>
        <w:jc w:val="right"/>
        <w:rPr>
          <w:i/>
          <w:iCs/>
          <w:sz w:val="20"/>
          <w:szCs w:val="20"/>
        </w:rPr>
      </w:pPr>
      <w:r w:rsidRPr="00BE2DB7">
        <w:rPr>
          <w:i/>
          <w:iCs/>
          <w:sz w:val="20"/>
          <w:szCs w:val="20"/>
        </w:rPr>
        <w:t>(</w:t>
      </w:r>
      <w:r>
        <w:rPr>
          <w:i/>
          <w:iCs/>
          <w:sz w:val="20"/>
          <w:szCs w:val="20"/>
        </w:rPr>
        <w:t>migrant wewnętrzny, 37 lat, mężczyzna</w:t>
      </w:r>
      <w:r w:rsidRPr="00BE2DB7">
        <w:rPr>
          <w:i/>
          <w:iCs/>
          <w:sz w:val="20"/>
          <w:szCs w:val="20"/>
        </w:rPr>
        <w:t>)</w:t>
      </w:r>
    </w:p>
    <w:p w:rsidR="006B1B8C" w:rsidRPr="00085832" w:rsidRDefault="006B1B8C" w:rsidP="00E654FF"/>
    <w:p w:rsidR="006B1B8C" w:rsidRPr="009C739E" w:rsidRDefault="006B1B8C" w:rsidP="00CB490D">
      <w:pPr>
        <w:pStyle w:val="Nagwek2"/>
      </w:pPr>
      <w:bookmarkStart w:id="214" w:name="_Toc246497770"/>
      <w:bookmarkStart w:id="215" w:name="_Toc258570082"/>
      <w:r>
        <w:t xml:space="preserve">6.5. </w:t>
      </w:r>
      <w:r w:rsidRPr="009C739E">
        <w:t>Kontekst społeczności lokalnej</w:t>
      </w:r>
      <w:bookmarkEnd w:id="214"/>
      <w:bookmarkEnd w:id="215"/>
    </w:p>
    <w:p w:rsidR="006B1B8C" w:rsidRDefault="006B1B8C" w:rsidP="00BE2DB7">
      <w:pPr>
        <w:ind w:firstLine="576"/>
      </w:pPr>
      <w:r w:rsidRPr="001535AF">
        <w:t xml:space="preserve">W pierwszych dniach po powrocie nasi badani przebywali głównie w gronie rodziny. W związku z tym kontakt ze znajomymi, sąsiadami w tych dniach jest mocno ograniczony. </w:t>
      </w:r>
      <w:r>
        <w:t xml:space="preserve">Najważniejsze jest, żeby być razem z rodziną, </w:t>
      </w:r>
    </w:p>
    <w:p w:rsidR="006B1B8C" w:rsidRDefault="006B1B8C" w:rsidP="00CB490D">
      <w:pPr>
        <w:ind w:firstLine="567"/>
      </w:pPr>
      <w:r>
        <w:t>Tuż po powrocie migranci odczuwają zmęczenie. Mówią o „mętliku w głowie”, o pewnego rodzaju zagubieniu, o potrzebie przestawienia się na innych rytm.  Potrzeba czasu, żeby dojść do siebie. Dlatego też wybiórczo wybierają znajomych (raczej tych najbliższych), z którymi się spotykają. Niektóre kontakty wręcz się urywają.</w:t>
      </w:r>
    </w:p>
    <w:p w:rsidR="006B1B8C" w:rsidRPr="0025100E" w:rsidRDefault="006B1B8C" w:rsidP="00D651A9">
      <w:pPr>
        <w:spacing w:line="240" w:lineRule="auto"/>
        <w:ind w:left="709"/>
        <w:rPr>
          <w:i/>
          <w:iCs/>
          <w:sz w:val="20"/>
          <w:szCs w:val="20"/>
        </w:rPr>
      </w:pPr>
      <w:r w:rsidRPr="0025100E">
        <w:rPr>
          <w:i/>
          <w:iCs/>
          <w:sz w:val="20"/>
          <w:szCs w:val="20"/>
        </w:rPr>
        <w:t>„ Już rok czasu minął a ja dalej nie widziałem</w:t>
      </w:r>
      <w:r>
        <w:rPr>
          <w:i/>
          <w:iCs/>
          <w:sz w:val="20"/>
          <w:szCs w:val="20"/>
        </w:rPr>
        <w:t xml:space="preserve"> </w:t>
      </w:r>
      <w:r w:rsidRPr="0025100E">
        <w:rPr>
          <w:i/>
          <w:iCs/>
          <w:sz w:val="20"/>
          <w:szCs w:val="20"/>
        </w:rPr>
        <w:t>niektórych znajomych”</w:t>
      </w:r>
    </w:p>
    <w:p w:rsidR="006B1B8C" w:rsidRPr="0025100E" w:rsidRDefault="006B1B8C" w:rsidP="0025100E">
      <w:pPr>
        <w:spacing w:line="240" w:lineRule="auto"/>
        <w:ind w:left="567"/>
        <w:jc w:val="right"/>
        <w:rPr>
          <w:i/>
          <w:iCs/>
          <w:sz w:val="20"/>
          <w:szCs w:val="20"/>
        </w:rPr>
      </w:pPr>
      <w:r w:rsidRPr="0025100E">
        <w:rPr>
          <w:i/>
          <w:iCs/>
          <w:sz w:val="20"/>
          <w:szCs w:val="20"/>
        </w:rPr>
        <w:t>(</w:t>
      </w:r>
      <w:r>
        <w:rPr>
          <w:i/>
          <w:iCs/>
          <w:sz w:val="20"/>
          <w:szCs w:val="20"/>
        </w:rPr>
        <w:t>migrant zagraniczny, 26 lat, mężczyzna</w:t>
      </w:r>
      <w:r w:rsidRPr="0025100E">
        <w:rPr>
          <w:i/>
          <w:iCs/>
          <w:sz w:val="20"/>
          <w:szCs w:val="20"/>
        </w:rPr>
        <w:t>)</w:t>
      </w:r>
    </w:p>
    <w:p w:rsidR="006B1B8C" w:rsidRPr="001E5678" w:rsidRDefault="006B1B8C" w:rsidP="00CB490D">
      <w:pPr>
        <w:ind w:firstLine="567"/>
      </w:pPr>
      <w:r w:rsidRPr="001E5678">
        <w:t>Niektórzy nasi rozmówcy mówią, że świadomie ograniczają kontakty ze znajomymi, bo obawiają się zazdrości i niemiłego traktowania.</w:t>
      </w:r>
    </w:p>
    <w:p w:rsidR="006B1B8C" w:rsidRPr="0025100E" w:rsidRDefault="006B1B8C" w:rsidP="00D651A9">
      <w:pPr>
        <w:spacing w:line="240" w:lineRule="auto"/>
        <w:ind w:left="709"/>
        <w:rPr>
          <w:i/>
          <w:iCs/>
          <w:sz w:val="20"/>
          <w:szCs w:val="20"/>
        </w:rPr>
      </w:pPr>
      <w:r>
        <w:t>„</w:t>
      </w:r>
      <w:r w:rsidRPr="0025100E">
        <w:rPr>
          <w:i/>
          <w:iCs/>
          <w:sz w:val="20"/>
          <w:szCs w:val="20"/>
        </w:rPr>
        <w:t>Z sąsiadami nie lubię nigdzie chodzić, oddaliłam się. Tak jakby ich nie było, wie pani zazdrość. (…) Przecież człowiek nic nie dostaje, sam musi się natyrać”</w:t>
      </w:r>
    </w:p>
    <w:p w:rsidR="006B1B8C" w:rsidRPr="0025100E" w:rsidRDefault="006B1B8C" w:rsidP="0025100E">
      <w:pPr>
        <w:spacing w:line="240" w:lineRule="auto"/>
        <w:jc w:val="right"/>
        <w:rPr>
          <w:i/>
          <w:iCs/>
          <w:sz w:val="20"/>
          <w:szCs w:val="20"/>
        </w:rPr>
      </w:pPr>
      <w:r w:rsidRPr="0025100E">
        <w:rPr>
          <w:i/>
          <w:iCs/>
          <w:sz w:val="20"/>
          <w:szCs w:val="20"/>
        </w:rPr>
        <w:t>(</w:t>
      </w:r>
      <w:r>
        <w:rPr>
          <w:i/>
          <w:iCs/>
          <w:sz w:val="20"/>
          <w:szCs w:val="20"/>
        </w:rPr>
        <w:t>migrant zagraniczny, kobieta</w:t>
      </w:r>
      <w:r w:rsidRPr="0025100E">
        <w:rPr>
          <w:i/>
          <w:iCs/>
          <w:sz w:val="20"/>
          <w:szCs w:val="20"/>
        </w:rPr>
        <w:t>)</w:t>
      </w:r>
    </w:p>
    <w:p w:rsidR="006B1B8C" w:rsidRDefault="006B1B8C" w:rsidP="00CB490D">
      <w:pPr>
        <w:ind w:firstLine="567"/>
      </w:pPr>
      <w:r w:rsidRPr="00A77D6B">
        <w:t>Powrac</w:t>
      </w:r>
      <w:r>
        <w:t>ający obawiają się nagabywania ze strony znajomych o załatwienie im pracy. Stąd też ich unikanie.</w:t>
      </w:r>
    </w:p>
    <w:p w:rsidR="006B1B8C" w:rsidRPr="0025100E" w:rsidRDefault="006B1B8C" w:rsidP="00D651A9">
      <w:pPr>
        <w:spacing w:line="240" w:lineRule="auto"/>
        <w:ind w:left="709"/>
        <w:rPr>
          <w:b/>
          <w:bCs/>
          <w:i/>
          <w:iCs/>
          <w:color w:val="7030A0"/>
          <w:sz w:val="20"/>
          <w:szCs w:val="20"/>
        </w:rPr>
      </w:pPr>
      <w:r>
        <w:t>„</w:t>
      </w:r>
      <w:r w:rsidRPr="0025100E">
        <w:rPr>
          <w:i/>
          <w:iCs/>
          <w:sz w:val="20"/>
          <w:szCs w:val="20"/>
        </w:rPr>
        <w:t>Każdy by chciał, myśli pani, że tu nie ma takich bezrobotnych. Może mnie wkręcisz i tak dalej, a weź wkręć jak sam człowiek ledwie sobie</w:t>
      </w:r>
      <w:r w:rsidRPr="0025100E">
        <w:rPr>
          <w:b/>
          <w:bCs/>
          <w:i/>
          <w:iCs/>
          <w:color w:val="7030A0"/>
          <w:sz w:val="20"/>
          <w:szCs w:val="20"/>
        </w:rPr>
        <w:t>.”</w:t>
      </w:r>
    </w:p>
    <w:p w:rsidR="006B1B8C" w:rsidRPr="0025100E" w:rsidRDefault="006B1B8C" w:rsidP="0025100E">
      <w:pPr>
        <w:spacing w:line="240" w:lineRule="auto"/>
        <w:jc w:val="right"/>
        <w:rPr>
          <w:i/>
          <w:iCs/>
          <w:sz w:val="20"/>
          <w:szCs w:val="20"/>
        </w:rPr>
      </w:pPr>
      <w:r w:rsidRPr="0025100E">
        <w:rPr>
          <w:i/>
          <w:iCs/>
          <w:sz w:val="20"/>
          <w:szCs w:val="20"/>
        </w:rPr>
        <w:t>(</w:t>
      </w:r>
      <w:r>
        <w:rPr>
          <w:i/>
          <w:iCs/>
          <w:sz w:val="20"/>
          <w:szCs w:val="20"/>
        </w:rPr>
        <w:t>migrant wewnętrzny, 53 lata, kobieta</w:t>
      </w:r>
      <w:r w:rsidRPr="0025100E">
        <w:rPr>
          <w:i/>
          <w:iCs/>
          <w:sz w:val="20"/>
          <w:szCs w:val="20"/>
        </w:rPr>
        <w:t>)</w:t>
      </w:r>
    </w:p>
    <w:p w:rsidR="006B1B8C" w:rsidRDefault="006B1B8C" w:rsidP="00CB490D">
      <w:pPr>
        <w:ind w:firstLine="708"/>
      </w:pPr>
      <w:r>
        <w:t xml:space="preserve">Tylko jeden z naszych rozmówców, mówił, że znajomi bardzo miło go witali, ciekawi byli, co robi, dlaczego wrócił. W tym przypadku badany miał poczucie </w:t>
      </w:r>
      <w:r>
        <w:lastRenderedPageBreak/>
        <w:t>wrócenie z innego, lepszego świata, czuł się w jakiś sposób wyróżniony. Chciał nieco zaimponować innym.</w:t>
      </w:r>
    </w:p>
    <w:p w:rsidR="006B1B8C" w:rsidRDefault="006B1B8C" w:rsidP="00E654FF">
      <w:r>
        <w:br w:type="page"/>
      </w:r>
    </w:p>
    <w:p w:rsidR="006B1B8C" w:rsidRPr="0025100E" w:rsidRDefault="006B1B8C" w:rsidP="007D1A0B">
      <w:pPr>
        <w:pStyle w:val="Nagwek1"/>
      </w:pPr>
      <w:bookmarkStart w:id="216" w:name="_Toc246497771"/>
      <w:bookmarkStart w:id="217" w:name="_Toc258570083"/>
      <w:r w:rsidRPr="0025100E">
        <w:t>7. Mechanizmy i programy adaptacyjne</w:t>
      </w:r>
      <w:bookmarkEnd w:id="216"/>
      <w:bookmarkEnd w:id="217"/>
    </w:p>
    <w:p w:rsidR="006B1B8C" w:rsidRDefault="006B1B8C" w:rsidP="00A40A89">
      <w:pPr>
        <w:ind w:firstLine="708"/>
      </w:pPr>
      <w:bookmarkStart w:id="218" w:name="_Toc246497772"/>
      <w:r w:rsidRPr="0025100E">
        <w:t>Więk</w:t>
      </w:r>
      <w:r>
        <w:t>szość naszych badanych nic nie wiedziała</w:t>
      </w:r>
      <w:r w:rsidRPr="0025100E">
        <w:t xml:space="preserve"> o programach adaptacyjnych skierowanych do osób powracających z emigracji. Tylko jedna osoba zetknęła się z EURES-em</w:t>
      </w:r>
      <w:r>
        <w:t xml:space="preserve">. </w:t>
      </w:r>
    </w:p>
    <w:p w:rsidR="006B1B8C" w:rsidRDefault="006B1B8C" w:rsidP="00CB490D">
      <w:pPr>
        <w:pStyle w:val="Nagwek2"/>
      </w:pPr>
    </w:p>
    <w:p w:rsidR="006B1B8C" w:rsidRDefault="006B1B8C" w:rsidP="00CB490D">
      <w:pPr>
        <w:pStyle w:val="Nagwek2"/>
      </w:pPr>
      <w:bookmarkStart w:id="219" w:name="_Toc258570084"/>
      <w:r>
        <w:t>7.1. Powroty – potrzeby i oczekiwania</w:t>
      </w:r>
      <w:bookmarkEnd w:id="218"/>
      <w:bookmarkEnd w:id="219"/>
    </w:p>
    <w:p w:rsidR="006B1B8C" w:rsidRDefault="006B1B8C" w:rsidP="0025100E">
      <w:pPr>
        <w:ind w:firstLine="708"/>
      </w:pPr>
      <w:r>
        <w:t>Potrzeby i oczekiwania powracających z emigracji koncentrują się wokół tematu pracy. Nasi rozmówcy oczekują:</w:t>
      </w:r>
    </w:p>
    <w:p w:rsidR="00000000" w:rsidRDefault="006B1B8C">
      <w:pPr>
        <w:pStyle w:val="Akapitzlist"/>
        <w:numPr>
          <w:ilvl w:val="0"/>
          <w:numId w:val="18"/>
          <w:numberingChange w:id="220" w:author="Jakub Lobert" w:date="2010-07-05T15:14:00Z" w:original=""/>
        </w:numPr>
        <w:pPrChange w:id="221" w:author="ikaza" w:date="2010-07-26T13:23:00Z">
          <w:pPr>
            <w:pStyle w:val="Akapitzlist"/>
            <w:numPr>
              <w:numId w:val="20"/>
            </w:numPr>
            <w:ind w:left="1080" w:hanging="360"/>
          </w:pPr>
        </w:pPrChange>
      </w:pPr>
      <w:r>
        <w:t xml:space="preserve">Więcej ofert i sprawiedliwego ich rozdzielania (nie tylko wśród rodziny/znajomych osób pracujących w Powiatowym Urzędzie Pracy) </w:t>
      </w:r>
    </w:p>
    <w:p w:rsidR="00000000" w:rsidRDefault="006B1B8C">
      <w:pPr>
        <w:pStyle w:val="Akapitzlist"/>
        <w:numPr>
          <w:ilvl w:val="0"/>
          <w:numId w:val="18"/>
          <w:numberingChange w:id="222" w:author="Jakub Lobert" w:date="2010-07-05T15:14:00Z" w:original=""/>
        </w:numPr>
        <w:pPrChange w:id="223" w:author="ikaza" w:date="2010-07-26T13:23:00Z">
          <w:pPr>
            <w:pStyle w:val="Akapitzlist"/>
            <w:numPr>
              <w:numId w:val="20"/>
            </w:numPr>
            <w:ind w:left="1080" w:hanging="360"/>
          </w:pPr>
        </w:pPrChange>
      </w:pPr>
      <w:r>
        <w:t>Informacji na temat tego, jak rozpocząć własną działalność gospodarczą (jakie dokumenty są potrzebne, w jakie miejsca się udać, jak napisać biznes plan)</w:t>
      </w:r>
    </w:p>
    <w:p w:rsidR="00000000" w:rsidRDefault="006B1B8C">
      <w:pPr>
        <w:pStyle w:val="Akapitzlist"/>
        <w:numPr>
          <w:ilvl w:val="0"/>
          <w:numId w:val="18"/>
          <w:numberingChange w:id="224" w:author="Jakub Lobert" w:date="2010-07-05T15:14:00Z" w:original=""/>
        </w:numPr>
        <w:pPrChange w:id="225" w:author="ikaza" w:date="2010-07-26T13:23:00Z">
          <w:pPr>
            <w:pStyle w:val="Akapitzlist"/>
            <w:numPr>
              <w:numId w:val="20"/>
            </w:numPr>
            <w:ind w:left="1080" w:hanging="360"/>
          </w:pPr>
        </w:pPrChange>
      </w:pPr>
      <w:r>
        <w:t>Możliwości wpisania w formularz rejestracyjny bezrobotnego umiejętności i doświadczenia, jakie nabyło się w pracy za granicą</w:t>
      </w:r>
    </w:p>
    <w:p w:rsidR="00000000" w:rsidRDefault="006B1B8C">
      <w:pPr>
        <w:pStyle w:val="Akapitzlist"/>
        <w:numPr>
          <w:ilvl w:val="0"/>
          <w:numId w:val="18"/>
          <w:numberingChange w:id="226" w:author="Jakub Lobert" w:date="2010-07-05T15:14:00Z" w:original=""/>
        </w:numPr>
        <w:pPrChange w:id="227" w:author="ikaza" w:date="2010-07-26T13:23:00Z">
          <w:pPr>
            <w:pStyle w:val="Akapitzlist"/>
            <w:numPr>
              <w:numId w:val="20"/>
            </w:numPr>
            <w:ind w:left="1080" w:hanging="360"/>
          </w:pPr>
        </w:pPrChange>
      </w:pPr>
      <w:r>
        <w:t>Lepszych zasiłków rodzinnych (szczególnie podkreślały to osoby, które miały porównanie do zagranicznych świadczeń socjalnych, postrzeganych, jako korzystne)</w:t>
      </w:r>
    </w:p>
    <w:p w:rsidR="00000000" w:rsidRDefault="006B1B8C">
      <w:pPr>
        <w:pStyle w:val="Akapitzlist"/>
        <w:numPr>
          <w:ilvl w:val="0"/>
          <w:numId w:val="18"/>
          <w:numberingChange w:id="228" w:author="Jakub Lobert" w:date="2010-07-05T15:14:00Z" w:original=""/>
        </w:numPr>
        <w:pPrChange w:id="229" w:author="ikaza" w:date="2010-07-26T13:23:00Z">
          <w:pPr>
            <w:pStyle w:val="Akapitzlist"/>
            <w:numPr>
              <w:numId w:val="20"/>
            </w:numPr>
            <w:ind w:left="1080" w:hanging="360"/>
          </w:pPr>
        </w:pPrChange>
      </w:pPr>
      <w:r>
        <w:t>Kursów doszkalających pod kątem realnych miejsc pracy</w:t>
      </w:r>
    </w:p>
    <w:p w:rsidR="00000000" w:rsidRDefault="006B1B8C">
      <w:pPr>
        <w:pStyle w:val="Akapitzlist"/>
        <w:numPr>
          <w:ilvl w:val="0"/>
          <w:numId w:val="18"/>
          <w:numberingChange w:id="230" w:author="Jakub Lobert" w:date="2010-07-05T15:14:00Z" w:original=""/>
        </w:numPr>
        <w:pPrChange w:id="231" w:author="ikaza" w:date="2010-07-26T13:23:00Z">
          <w:pPr>
            <w:pStyle w:val="Akapitzlist"/>
            <w:numPr>
              <w:numId w:val="20"/>
            </w:numPr>
            <w:ind w:left="1080" w:hanging="360"/>
          </w:pPr>
        </w:pPrChange>
      </w:pPr>
      <w:r>
        <w:t xml:space="preserve">Usprawnienia infrastruktury komunikacyjnej, zwłaszcza dla osób mieszkających na wsi, dla których dojazdy stanowią spory problem </w:t>
      </w:r>
    </w:p>
    <w:p w:rsidR="00000000" w:rsidRDefault="006B1B8C">
      <w:pPr>
        <w:pStyle w:val="Akapitzlist"/>
        <w:numPr>
          <w:ilvl w:val="0"/>
          <w:numId w:val="18"/>
          <w:numberingChange w:id="232" w:author="Jakub Lobert" w:date="2010-07-05T15:14:00Z" w:original=""/>
        </w:numPr>
        <w:pPrChange w:id="233" w:author="ikaza" w:date="2010-07-26T13:23:00Z">
          <w:pPr>
            <w:pStyle w:val="Akapitzlist"/>
            <w:numPr>
              <w:numId w:val="20"/>
            </w:numPr>
            <w:ind w:left="1080" w:hanging="360"/>
          </w:pPr>
        </w:pPrChange>
      </w:pPr>
      <w:r>
        <w:t>Obniżenia kosztów związanych z dojazdami do miejsc pracy (np. tanie busy – rozwożące ludzi do pracy do innego miasta w obrębie regionu).</w:t>
      </w:r>
    </w:p>
    <w:p w:rsidR="006B1B8C" w:rsidRDefault="006B1B8C" w:rsidP="00B31F64">
      <w:pPr>
        <w:ind w:firstLine="576"/>
      </w:pPr>
      <w:r>
        <w:t>Poza powyższymi oczekiwaniami nie ma w zasadzie innych, gdyż powracanie z emigracji nie stanowiło dla badanych istotnego problemu. Praca na emigracji jest elementem tamtejszego stylu życia, czasem nawet tradycji rodzinnych.</w:t>
      </w:r>
    </w:p>
    <w:p w:rsidR="006B1B8C" w:rsidRPr="00267168" w:rsidRDefault="006B1B8C" w:rsidP="00B31F64">
      <w:pPr>
        <w:ind w:firstLine="576"/>
      </w:pPr>
    </w:p>
    <w:p w:rsidR="006B1B8C" w:rsidRDefault="006B1B8C" w:rsidP="00CB490D">
      <w:pPr>
        <w:pStyle w:val="Nagwek2"/>
      </w:pPr>
      <w:bookmarkStart w:id="234" w:name="_Toc246497773"/>
      <w:bookmarkStart w:id="235" w:name="_Toc258570085"/>
      <w:r>
        <w:t>7.2. Sposoby radzenia sobie z trudnościami związanymi z powrotem</w:t>
      </w:r>
      <w:bookmarkEnd w:id="234"/>
      <w:bookmarkEnd w:id="235"/>
    </w:p>
    <w:p w:rsidR="006B1B8C" w:rsidRDefault="006B1B8C" w:rsidP="00B31F64">
      <w:pPr>
        <w:ind w:firstLine="576"/>
      </w:pPr>
      <w:r>
        <w:t>Największe trudności związane z powrotem dotyczą znalezienia pracy. Nasi rozmówcy nie mają zaufania do Powiatowego Urzędu Pracy, nie liczą, że Powiatowy Urząd Pracy jest im w stanie zaoferować pracę. Szukają jej więc na własną rękę, poprzez znajomości, ogłoszenia o pracę, lub bezpośrednio kontaktując się z pracodawcą. Część osób korzystała z kursów doszkalających oferowanych przez Powiatowy Urząd Pracy, licząc, że dzięki nim łatwiej im będzie znaleźć posadę.</w:t>
      </w:r>
    </w:p>
    <w:p w:rsidR="006B1B8C" w:rsidRPr="00D4482C" w:rsidRDefault="006B1B8C" w:rsidP="00E654FF"/>
    <w:p w:rsidR="006B1B8C" w:rsidRDefault="006B1B8C" w:rsidP="00CB490D">
      <w:pPr>
        <w:pStyle w:val="Nagwek2"/>
      </w:pPr>
      <w:r>
        <w:tab/>
      </w:r>
    </w:p>
    <w:p w:rsidR="006B1B8C" w:rsidRDefault="006B1B8C" w:rsidP="00CB490D">
      <w:pPr>
        <w:pStyle w:val="Nagwek2"/>
      </w:pPr>
      <w:bookmarkStart w:id="236" w:name="_Toc246497774"/>
      <w:bookmarkStart w:id="237" w:name="_Toc258570086"/>
      <w:r>
        <w:t>7.3. Źródła wsparcia</w:t>
      </w:r>
      <w:bookmarkEnd w:id="236"/>
      <w:bookmarkEnd w:id="237"/>
      <w:r>
        <w:tab/>
      </w:r>
    </w:p>
    <w:p w:rsidR="006B1B8C" w:rsidRDefault="006B1B8C" w:rsidP="00B31F64">
      <w:pPr>
        <w:ind w:firstLine="576"/>
      </w:pPr>
      <w:r>
        <w:t>Najważniejszym źródłem wsparcia dla powracających jest ich rodzina. Poza wsparciem emocjonalnym, które otrzymują od rodziny liczy się dla nich również wsparcie dotyczące znalezienia pracy. W tym przypadku istotną rolę powinien pełnić Powiatowy Urząd Pracy, który obecnie niestety nie jest postrzegany, jako realnie pomagający odnaleźć się na rynku pracy.</w:t>
      </w:r>
    </w:p>
    <w:p w:rsidR="006B1B8C" w:rsidRDefault="006B1B8C" w:rsidP="00B31F64">
      <w:pPr>
        <w:ind w:firstLine="576"/>
      </w:pPr>
      <w:r>
        <w:t>Społeczność lokalna nie jest istotnym źródłem wsparcia, stanowi konkurencję na rynku pracy. Choć zdarza się, że to właśnie dzięki znajomych ma się posadę.</w:t>
      </w:r>
    </w:p>
    <w:p w:rsidR="006B1B8C" w:rsidRDefault="006B1B8C" w:rsidP="00E654FF">
      <w:r>
        <w:t>Część osób</w:t>
      </w:r>
      <w:r w:rsidRPr="00D11248">
        <w:t xml:space="preserve">, zwłaszcza tych </w:t>
      </w:r>
      <w:r>
        <w:t xml:space="preserve">bardzo ubogich </w:t>
      </w:r>
      <w:r w:rsidRPr="00D11248">
        <w:t>mieszkających na wsi</w:t>
      </w:r>
      <w:r>
        <w:t xml:space="preserve">, </w:t>
      </w:r>
      <w:r w:rsidRPr="00D11248">
        <w:t xml:space="preserve">zwraca się do </w:t>
      </w:r>
      <w:r>
        <w:t>Ośrodków O</w:t>
      </w:r>
      <w:r w:rsidRPr="00D11248">
        <w:t xml:space="preserve">pieki </w:t>
      </w:r>
      <w:r>
        <w:t>Społecznej po zapomogi. Nie jest to jednak bezpośrednio związane z powrotem, ale z bardzo ciężką sytuacją finansową.</w:t>
      </w:r>
    </w:p>
    <w:p w:rsidR="006B1B8C" w:rsidRPr="00D11248" w:rsidRDefault="006B1B8C" w:rsidP="00B31F64">
      <w:pPr>
        <w:ind w:firstLine="576"/>
      </w:pPr>
      <w:r>
        <w:t>Żaden z naszych rozmówców nie wymienił organizacji pozarządowych pomagających powracającym.</w:t>
      </w:r>
    </w:p>
    <w:p w:rsidR="006B1B8C" w:rsidRPr="00A64DBF" w:rsidRDefault="006B1B8C" w:rsidP="00E654FF"/>
    <w:p w:rsidR="006B1B8C" w:rsidRPr="00A55F02" w:rsidRDefault="006B1B8C" w:rsidP="00E654FF"/>
    <w:p w:rsidR="006B1B8C" w:rsidRPr="00B31F64" w:rsidRDefault="006B1B8C" w:rsidP="00CB490D">
      <w:pPr>
        <w:pStyle w:val="Nagwek2"/>
      </w:pPr>
      <w:bookmarkStart w:id="238" w:name="_Toc246497775"/>
      <w:bookmarkStart w:id="239" w:name="_Toc258570087"/>
      <w:r>
        <w:lastRenderedPageBreak/>
        <w:t xml:space="preserve">7.4 . </w:t>
      </w:r>
      <w:r w:rsidRPr="00B31F64">
        <w:t>Znajomość i korzystanie z programów adaptacyjnych</w:t>
      </w:r>
      <w:bookmarkEnd w:id="238"/>
      <w:bookmarkEnd w:id="239"/>
      <w:r w:rsidRPr="00B31F64">
        <w:tab/>
      </w:r>
    </w:p>
    <w:p w:rsidR="006B1B8C" w:rsidRDefault="006B1B8C" w:rsidP="00B31F64">
      <w:pPr>
        <w:ind w:firstLine="576"/>
        <w:rPr>
          <w:i/>
          <w:iCs/>
          <w:sz w:val="20"/>
          <w:szCs w:val="20"/>
        </w:rPr>
      </w:pPr>
      <w:r>
        <w:t>Większość badanych nie znała żadnych programów adaptacyjnych skierowanych do osób powracających. Oczekiwania badanych były takie, że to Powiatowy Urząd Pracy powinien być taką instytucją, gdzie można uzyskać informacje w tym temacie. Tym bardziej, że Powiatowy Urząd Pracy to instytucja, do której kieruje się swe pierwsze kroki zaraz po powrocie.</w:t>
      </w:r>
    </w:p>
    <w:p w:rsidR="006B1B8C" w:rsidRPr="00B31F64" w:rsidRDefault="006B1B8C" w:rsidP="00B31F64">
      <w:pPr>
        <w:spacing w:line="240" w:lineRule="auto"/>
        <w:ind w:left="709"/>
        <w:rPr>
          <w:i/>
          <w:iCs/>
          <w:sz w:val="20"/>
          <w:szCs w:val="20"/>
        </w:rPr>
      </w:pPr>
      <w:r>
        <w:t>„</w:t>
      </w:r>
      <w:r>
        <w:rPr>
          <w:i/>
          <w:iCs/>
          <w:sz w:val="20"/>
          <w:szCs w:val="20"/>
        </w:rPr>
        <w:t>Nie,</w:t>
      </w:r>
      <w:r w:rsidRPr="00B31F64">
        <w:rPr>
          <w:i/>
          <w:iCs/>
          <w:sz w:val="20"/>
          <w:szCs w:val="20"/>
        </w:rPr>
        <w:t xml:space="preserve"> nic nie słyszałem. Nic u nas w tym zatrudniaku nie mówią. Nic tam nie ma. Oni tylko wiedzą, że jak ktoś się spóźni z podpisem, to jak szybko wyrzucić z rejestru. To ich nie obchodzi wtedy</w:t>
      </w:r>
      <w:r>
        <w:rPr>
          <w:i/>
          <w:iCs/>
          <w:sz w:val="20"/>
          <w:szCs w:val="20"/>
        </w:rPr>
        <w:t>.</w:t>
      </w:r>
      <w:r w:rsidRPr="00B31F64">
        <w:rPr>
          <w:i/>
          <w:iCs/>
          <w:sz w:val="20"/>
          <w:szCs w:val="20"/>
        </w:rPr>
        <w:t>”</w:t>
      </w:r>
    </w:p>
    <w:p w:rsidR="006B1B8C" w:rsidRPr="00B31F64" w:rsidRDefault="006B1B8C" w:rsidP="00B31F64">
      <w:pPr>
        <w:spacing w:line="240" w:lineRule="auto"/>
        <w:jc w:val="right"/>
        <w:rPr>
          <w:i/>
          <w:iCs/>
          <w:sz w:val="20"/>
          <w:szCs w:val="20"/>
        </w:rPr>
      </w:pPr>
      <w:r w:rsidRPr="00B31F64">
        <w:rPr>
          <w:i/>
          <w:iCs/>
          <w:sz w:val="20"/>
          <w:szCs w:val="20"/>
        </w:rPr>
        <w:t>(</w:t>
      </w:r>
      <w:r>
        <w:rPr>
          <w:i/>
          <w:iCs/>
          <w:sz w:val="20"/>
          <w:szCs w:val="20"/>
        </w:rPr>
        <w:t>migrant wewnętrzny, 37 lat, mężczyzna</w:t>
      </w:r>
      <w:r w:rsidRPr="00B31F64">
        <w:rPr>
          <w:i/>
          <w:iCs/>
          <w:sz w:val="20"/>
          <w:szCs w:val="20"/>
        </w:rPr>
        <w:t>)</w:t>
      </w:r>
    </w:p>
    <w:p w:rsidR="006B1B8C" w:rsidRDefault="006B1B8C" w:rsidP="00E654FF"/>
    <w:p w:rsidR="006B1B8C" w:rsidRDefault="006B1B8C" w:rsidP="00B31F64">
      <w:pPr>
        <w:ind w:firstLine="708"/>
      </w:pPr>
      <w:r w:rsidRPr="00A55F02">
        <w:t>Tylko jeden z naszych roz</w:t>
      </w:r>
      <w:r>
        <w:t>mówców zetknął się z programem EURES. O istnieniu programu dowiedział się w Powiatowym Urzędzie Pracy. EURES, zdaniem naszego rozmówcy, pomaga ludziom w znalezieniu legalnej pracy za granicą. Oferty, które EURES, przedstawia są postrzegane, jako sprawdzone i pewne.  Pewną niedogodność stanowi fakt, że poszczególne posady są tylko dla pojedynczych osób, co może zniechęcać do wyjazdu, ze względu na lęk przed nieporadzeniem sobie samemu za granicą. Dlatego też nasz badany wspominał, że bardziej atrakcyjne byłyby oferty skierowane do grupy osób.</w:t>
      </w:r>
    </w:p>
    <w:p w:rsidR="006B1B8C" w:rsidRPr="00B31F64" w:rsidRDefault="006B1B8C" w:rsidP="00B31F64">
      <w:pPr>
        <w:spacing w:line="240" w:lineRule="auto"/>
        <w:ind w:left="709"/>
        <w:rPr>
          <w:i/>
          <w:iCs/>
          <w:sz w:val="20"/>
          <w:szCs w:val="20"/>
        </w:rPr>
      </w:pPr>
      <w:r>
        <w:t>„</w:t>
      </w:r>
      <w:r w:rsidRPr="00B31F64">
        <w:rPr>
          <w:i/>
          <w:iCs/>
          <w:sz w:val="20"/>
          <w:szCs w:val="20"/>
        </w:rPr>
        <w:t>A teraz ten E</w:t>
      </w:r>
      <w:r>
        <w:rPr>
          <w:i/>
          <w:iCs/>
          <w:sz w:val="20"/>
          <w:szCs w:val="20"/>
        </w:rPr>
        <w:t>URES</w:t>
      </w:r>
      <w:r w:rsidRPr="00B31F64">
        <w:rPr>
          <w:i/>
          <w:iCs/>
          <w:sz w:val="20"/>
          <w:szCs w:val="20"/>
        </w:rPr>
        <w:t xml:space="preserve"> to już mieli mieć oferty sprawdzone, ale to są takie pojedyncze wyjazdy samemu. Lepiej jak</w:t>
      </w:r>
      <w:r>
        <w:rPr>
          <w:i/>
          <w:iCs/>
          <w:sz w:val="20"/>
          <w:szCs w:val="20"/>
        </w:rPr>
        <w:t>by to były takie grupowe wyjazd”</w:t>
      </w:r>
    </w:p>
    <w:p w:rsidR="006B1B8C" w:rsidRDefault="006B1B8C" w:rsidP="00E7782F">
      <w:pPr>
        <w:spacing w:line="240" w:lineRule="auto"/>
        <w:ind w:left="709"/>
        <w:jc w:val="right"/>
        <w:rPr>
          <w:i/>
          <w:iCs/>
          <w:sz w:val="20"/>
          <w:szCs w:val="20"/>
        </w:rPr>
      </w:pPr>
      <w:r>
        <w:rPr>
          <w:i/>
          <w:iCs/>
          <w:sz w:val="20"/>
          <w:szCs w:val="20"/>
        </w:rPr>
        <w:t>(migrant zagraniczny 49 lat mężczyzna)</w:t>
      </w:r>
    </w:p>
    <w:p w:rsidR="006B1B8C" w:rsidRPr="00B31F64" w:rsidRDefault="006B1B8C" w:rsidP="00E7782F">
      <w:pPr>
        <w:spacing w:after="200" w:line="276" w:lineRule="auto"/>
        <w:jc w:val="left"/>
        <w:rPr>
          <w:i/>
          <w:iCs/>
          <w:sz w:val="20"/>
          <w:szCs w:val="20"/>
        </w:rPr>
      </w:pPr>
      <w:r>
        <w:rPr>
          <w:i/>
          <w:iCs/>
          <w:sz w:val="20"/>
          <w:szCs w:val="20"/>
        </w:rPr>
        <w:br w:type="page"/>
      </w:r>
    </w:p>
    <w:p w:rsidR="006B1B8C" w:rsidRPr="00C26E4F" w:rsidRDefault="006B1B8C" w:rsidP="00CB490D">
      <w:pPr>
        <w:pStyle w:val="Nagwek2"/>
      </w:pPr>
      <w:bookmarkStart w:id="240" w:name="_Toc258570088"/>
      <w:r>
        <w:t xml:space="preserve">7.5. </w:t>
      </w:r>
      <w:r w:rsidRPr="00C26E4F">
        <w:t>Próba typologii ze względu na charakter powrotów, potrzeb i trudności z tym związanych – MAPA problemów i hipotezy</w:t>
      </w:r>
      <w:bookmarkEnd w:id="240"/>
    </w:p>
    <w:p w:rsidR="006B1B8C" w:rsidRPr="00676B97" w:rsidRDefault="006B1B8C" w:rsidP="00B31F64">
      <w:pPr>
        <w:ind w:left="576"/>
      </w:pPr>
      <w:r w:rsidRPr="00676B97">
        <w:t>Na podstawie przeprowadzonych rozmów można wyróżnić</w:t>
      </w:r>
      <w:r>
        <w:t>:</w:t>
      </w:r>
    </w:p>
    <w:p w:rsidR="00000000" w:rsidRDefault="006B1B8C">
      <w:pPr>
        <w:pStyle w:val="Akapitzlist"/>
        <w:numPr>
          <w:ilvl w:val="0"/>
          <w:numId w:val="20"/>
          <w:numberingChange w:id="241" w:author="Jakub Lobert" w:date="2010-07-05T15:14:00Z" w:original=""/>
        </w:numPr>
        <w:pPrChange w:id="242" w:author="ikaza" w:date="2010-07-26T13:23:00Z">
          <w:pPr>
            <w:pStyle w:val="Akapitzlist"/>
            <w:numPr>
              <w:numId w:val="24"/>
            </w:numPr>
            <w:ind w:hanging="360"/>
          </w:pPr>
        </w:pPrChange>
      </w:pPr>
      <w:r w:rsidRPr="00B31F64">
        <w:rPr>
          <w:u w:val="single"/>
        </w:rPr>
        <w:t>Migrantów sezonowych:</w:t>
      </w:r>
      <w:r>
        <w:t xml:space="preserve"> typowe migracje ogrodniczo-rolne. W</w:t>
      </w:r>
      <w:r w:rsidRPr="00005E19">
        <w:t>yjaz</w:t>
      </w:r>
      <w:r>
        <w:t>d</w:t>
      </w:r>
      <w:r w:rsidRPr="00005E19">
        <w:t xml:space="preserve"> i jego długość jest z góry zaplanowana.</w:t>
      </w:r>
      <w:r>
        <w:t xml:space="preserve"> Często wyjazd wiąże się z zarobieniem konkretnej sumy pieniędzy, na ściśle wyznaczony cel.</w:t>
      </w:r>
    </w:p>
    <w:p w:rsidR="00000000" w:rsidRDefault="006B1B8C">
      <w:pPr>
        <w:pStyle w:val="Akapitzlist"/>
        <w:numPr>
          <w:ilvl w:val="0"/>
          <w:numId w:val="20"/>
          <w:numberingChange w:id="243" w:author="Jakub Lobert" w:date="2010-07-05T15:14:00Z" w:original=""/>
        </w:numPr>
        <w:pPrChange w:id="244" w:author="ikaza" w:date="2010-07-26T13:23:00Z">
          <w:pPr>
            <w:pStyle w:val="Akapitzlist"/>
            <w:numPr>
              <w:numId w:val="24"/>
            </w:numPr>
            <w:ind w:hanging="360"/>
          </w:pPr>
        </w:pPrChange>
      </w:pPr>
      <w:r w:rsidRPr="00B31F64">
        <w:rPr>
          <w:u w:val="single"/>
        </w:rPr>
        <w:t>Migrantów długoterminowych, docelowo zamierzających wrócić do swojego regionu.</w:t>
      </w:r>
      <w:r>
        <w:t xml:space="preserve"> Żyją na dwa domy. Praca na emigracji traktowana jest, jako aktualne źródło utrzymania siebie i rodziny, którą opuścili. Mają silną potrzebę powrotu i mieszkania u siebie, „w swoim gnieździe”, w swoim klimacie. Na emigracji czują się źle, obco. </w:t>
      </w:r>
    </w:p>
    <w:p w:rsidR="00000000" w:rsidRDefault="006B1B8C">
      <w:pPr>
        <w:pStyle w:val="Akapitzlist"/>
        <w:numPr>
          <w:ilvl w:val="0"/>
          <w:numId w:val="20"/>
          <w:numberingChange w:id="245" w:author="Jakub Lobert" w:date="2010-07-05T15:14:00Z" w:original=""/>
        </w:numPr>
        <w:rPr>
          <w:u w:val="single"/>
        </w:rPr>
        <w:pPrChange w:id="246" w:author="ikaza" w:date="2010-07-26T13:23:00Z">
          <w:pPr>
            <w:pStyle w:val="Akapitzlist"/>
            <w:numPr>
              <w:numId w:val="24"/>
            </w:numPr>
            <w:ind w:hanging="360"/>
          </w:pPr>
        </w:pPrChange>
      </w:pPr>
      <w:r w:rsidRPr="00B31F64">
        <w:rPr>
          <w:u w:val="single"/>
        </w:rPr>
        <w:t>Migrantów długoterminowych, którzy chcieliby osiedlić się na stałe za granicą</w:t>
      </w:r>
      <w:r>
        <w:rPr>
          <w:u w:val="single"/>
        </w:rPr>
        <w:t xml:space="preserve">. </w:t>
      </w:r>
      <w:r>
        <w:t>Byli na emigracji kilka lat. Poznali zwyczaje danego kraju, język. Czują się nieco oswojeni z inną kulturą. Widzą szansę na ułożenie sobie tam normalnego i godnego życia (lepsze warunki bytowe niż w Polsce). Niechętnie podjęli decyzję o powrocie i gorzej się adaptują do tutejszych warunków.</w:t>
      </w:r>
    </w:p>
    <w:p w:rsidR="006B1B8C" w:rsidRPr="00005E19" w:rsidRDefault="006B1B8C" w:rsidP="00E654FF">
      <w:pPr>
        <w:pStyle w:val="Akapitzlist"/>
      </w:pPr>
    </w:p>
    <w:p w:rsidR="006B1B8C" w:rsidRPr="00D400D2" w:rsidRDefault="006B1B8C" w:rsidP="00E654FF">
      <w:pPr>
        <w:rPr>
          <w:b/>
          <w:bCs/>
        </w:rPr>
      </w:pPr>
      <w:r w:rsidRPr="00D400D2">
        <w:rPr>
          <w:b/>
          <w:bCs/>
        </w:rPr>
        <w:t>HIPOTEZA 1</w:t>
      </w:r>
    </w:p>
    <w:p w:rsidR="006B1B8C" w:rsidRDefault="006B1B8C" w:rsidP="00E654FF">
      <w:r>
        <w:t>Na podstawie przeprowadzonych spotkań, można wnioskować, że najistotniejszym problemem związanym z migracjami jest negatywny wpływ na relacje w rodzinie.</w:t>
      </w:r>
    </w:p>
    <w:p w:rsidR="006B1B8C" w:rsidRPr="00D400D2" w:rsidRDefault="006B1B8C" w:rsidP="00E654FF">
      <w:pPr>
        <w:rPr>
          <w:u w:val="single"/>
        </w:rPr>
      </w:pPr>
      <w:r w:rsidRPr="00D400D2">
        <w:rPr>
          <w:u w:val="single"/>
        </w:rPr>
        <w:t>Uzasadnienie hipotezy</w:t>
      </w:r>
    </w:p>
    <w:p w:rsidR="00000000" w:rsidRDefault="006B1B8C">
      <w:pPr>
        <w:pStyle w:val="Akapitzlist"/>
        <w:numPr>
          <w:ilvl w:val="0"/>
          <w:numId w:val="21"/>
          <w:numberingChange w:id="247" w:author="Jakub Lobert" w:date="2010-07-05T15:14:00Z" w:original=""/>
        </w:numPr>
        <w:pPrChange w:id="248" w:author="ikaza" w:date="2010-07-26T13:23:00Z">
          <w:pPr>
            <w:pStyle w:val="Akapitzlist"/>
            <w:numPr>
              <w:numId w:val="25"/>
            </w:numPr>
            <w:ind w:hanging="360"/>
          </w:pPr>
        </w:pPrChange>
      </w:pPr>
      <w:r>
        <w:t>Badanie wielokrotnie podkreślali, że na emigracji nie mogli do końca pogodzić się z tym, że opuścili rodzinę.</w:t>
      </w:r>
    </w:p>
    <w:p w:rsidR="00000000" w:rsidRDefault="006B1B8C">
      <w:pPr>
        <w:pStyle w:val="Akapitzlist"/>
        <w:numPr>
          <w:ilvl w:val="0"/>
          <w:numId w:val="21"/>
          <w:numberingChange w:id="249" w:author="Jakub Lobert" w:date="2010-07-05T15:14:00Z" w:original=""/>
        </w:numPr>
        <w:pPrChange w:id="250" w:author="ikaza" w:date="2010-07-26T13:23:00Z">
          <w:pPr>
            <w:pStyle w:val="Akapitzlist"/>
            <w:numPr>
              <w:numId w:val="25"/>
            </w:numPr>
            <w:ind w:hanging="360"/>
          </w:pPr>
        </w:pPrChange>
      </w:pPr>
      <w:r>
        <w:t>Wśród naszych rozmówców była osoba, której częste wyjazdy doprowadziły do rozpadu rodziny.</w:t>
      </w:r>
    </w:p>
    <w:p w:rsidR="00000000" w:rsidRDefault="006B1B8C">
      <w:pPr>
        <w:pStyle w:val="Akapitzlist"/>
        <w:numPr>
          <w:ilvl w:val="0"/>
          <w:numId w:val="21"/>
          <w:numberingChange w:id="251" w:author="Jakub Lobert" w:date="2010-07-05T15:14:00Z" w:original=""/>
        </w:numPr>
        <w:pPrChange w:id="252" w:author="ikaza" w:date="2010-07-26T13:23:00Z">
          <w:pPr>
            <w:pStyle w:val="Akapitzlist"/>
            <w:numPr>
              <w:numId w:val="25"/>
            </w:numPr>
            <w:ind w:hanging="360"/>
          </w:pPr>
        </w:pPrChange>
      </w:pPr>
      <w:r>
        <w:t xml:space="preserve">Rodzice malutkich dzieci twierdzili, że mieli poczucie utraty kontaktu z dzieckiem. </w:t>
      </w:r>
    </w:p>
    <w:p w:rsidR="006B1B8C" w:rsidRDefault="006B1B8C" w:rsidP="00E7782F">
      <w:pPr>
        <w:pStyle w:val="Akapitzlist"/>
      </w:pPr>
    </w:p>
    <w:p w:rsidR="006B1B8C" w:rsidRPr="00D400D2" w:rsidRDefault="006B1B8C" w:rsidP="00E654FF">
      <w:pPr>
        <w:rPr>
          <w:b/>
          <w:bCs/>
        </w:rPr>
      </w:pPr>
      <w:r w:rsidRPr="00D400D2">
        <w:rPr>
          <w:b/>
          <w:bCs/>
        </w:rPr>
        <w:t>HIPOTEZA 2</w:t>
      </w:r>
    </w:p>
    <w:p w:rsidR="006B1B8C" w:rsidRDefault="006B1B8C" w:rsidP="00E654FF">
      <w:r>
        <w:t>Po powrocie następuje rozluźnienie więzi ze społecznością lokalną.</w:t>
      </w:r>
    </w:p>
    <w:p w:rsidR="006B1B8C" w:rsidRPr="00D400D2" w:rsidRDefault="006B1B8C" w:rsidP="00E654FF">
      <w:pPr>
        <w:rPr>
          <w:u w:val="single"/>
        </w:rPr>
      </w:pPr>
      <w:r w:rsidRPr="00D400D2">
        <w:rPr>
          <w:u w:val="single"/>
        </w:rPr>
        <w:t>Uzasadnienie hipotezy</w:t>
      </w:r>
    </w:p>
    <w:p w:rsidR="00000000" w:rsidRDefault="006B1B8C">
      <w:pPr>
        <w:pStyle w:val="Akapitzlist"/>
        <w:numPr>
          <w:ilvl w:val="0"/>
          <w:numId w:val="22"/>
          <w:numberingChange w:id="253" w:author="Jakub Lobert" w:date="2010-07-05T15:14:00Z" w:original=""/>
        </w:numPr>
        <w:pPrChange w:id="254" w:author="ikaza" w:date="2010-07-26T13:23:00Z">
          <w:pPr>
            <w:pStyle w:val="Akapitzlist"/>
            <w:numPr>
              <w:numId w:val="26"/>
            </w:numPr>
            <w:ind w:hanging="360"/>
          </w:pPr>
        </w:pPrChange>
      </w:pPr>
      <w:r>
        <w:t>Badani wspominali, że obawiali się:</w:t>
      </w:r>
    </w:p>
    <w:p w:rsidR="00000000" w:rsidRDefault="006B1B8C">
      <w:pPr>
        <w:pStyle w:val="Akapitzlist"/>
        <w:numPr>
          <w:ilvl w:val="1"/>
          <w:numId w:val="22"/>
          <w:numberingChange w:id="255" w:author="Jakub Lobert" w:date="2010-07-05T15:14:00Z" w:original="o"/>
        </w:numPr>
        <w:pPrChange w:id="256" w:author="ikaza" w:date="2010-07-26T13:23:00Z">
          <w:pPr>
            <w:pStyle w:val="Akapitzlist"/>
            <w:numPr>
              <w:ilvl w:val="1"/>
              <w:numId w:val="26"/>
            </w:numPr>
            <w:ind w:left="1440" w:hanging="360"/>
          </w:pPr>
        </w:pPrChange>
      </w:pPr>
      <w:r>
        <w:t>nagabywania o załatwienie pracy innym</w:t>
      </w:r>
    </w:p>
    <w:p w:rsidR="00000000" w:rsidRDefault="006B1B8C">
      <w:pPr>
        <w:pStyle w:val="Akapitzlist"/>
        <w:numPr>
          <w:ilvl w:val="1"/>
          <w:numId w:val="22"/>
          <w:numberingChange w:id="257" w:author="Jakub Lobert" w:date="2010-07-05T15:14:00Z" w:original="o"/>
        </w:numPr>
        <w:pPrChange w:id="258" w:author="ikaza" w:date="2010-07-26T13:23:00Z">
          <w:pPr>
            <w:pStyle w:val="Akapitzlist"/>
            <w:numPr>
              <w:ilvl w:val="1"/>
              <w:numId w:val="26"/>
            </w:numPr>
            <w:ind w:left="1440" w:hanging="360"/>
          </w:pPr>
        </w:pPrChange>
      </w:pPr>
      <w:r>
        <w:t>negatywnych reakcji ze strony znajomych – zazdrości, zawiści.</w:t>
      </w:r>
    </w:p>
    <w:p w:rsidR="00000000" w:rsidRDefault="006B1B8C">
      <w:pPr>
        <w:pStyle w:val="Akapitzlist"/>
        <w:numPr>
          <w:ilvl w:val="0"/>
          <w:numId w:val="22"/>
          <w:numberingChange w:id="259" w:author="Jakub Lobert" w:date="2010-07-05T15:14:00Z" w:original=""/>
        </w:numPr>
        <w:pPrChange w:id="260" w:author="ikaza" w:date="2010-07-26T13:23:00Z">
          <w:pPr>
            <w:pStyle w:val="Akapitzlist"/>
            <w:numPr>
              <w:numId w:val="26"/>
            </w:numPr>
            <w:ind w:hanging="360"/>
          </w:pPr>
        </w:pPrChange>
      </w:pPr>
      <w:r>
        <w:t>Osoby przebywające kilka lat na emigracji twierdziły, że niektóre kontakty ze znajomymi po prostu się skończyły.</w:t>
      </w:r>
    </w:p>
    <w:p w:rsidR="006B1B8C" w:rsidRDefault="006B1B8C" w:rsidP="00E654FF">
      <w:pPr>
        <w:pStyle w:val="Akapitzlist"/>
        <w:rPr>
          <w:b/>
          <w:bCs/>
        </w:rPr>
      </w:pPr>
    </w:p>
    <w:p w:rsidR="006B1B8C" w:rsidRPr="00D400D2" w:rsidRDefault="006B1B8C" w:rsidP="00D400D2">
      <w:pPr>
        <w:pStyle w:val="Akapitzlist"/>
        <w:ind w:left="0"/>
        <w:rPr>
          <w:b/>
          <w:bCs/>
        </w:rPr>
      </w:pPr>
      <w:r w:rsidRPr="00D400D2">
        <w:rPr>
          <w:b/>
          <w:bCs/>
        </w:rPr>
        <w:t>HIPOTEZA 3</w:t>
      </w:r>
    </w:p>
    <w:p w:rsidR="006B1B8C" w:rsidRPr="00D753FC" w:rsidRDefault="006B1B8C" w:rsidP="00D400D2">
      <w:pPr>
        <w:pStyle w:val="Akapitzlist"/>
        <w:ind w:left="0" w:firstLine="720"/>
      </w:pPr>
      <w:r w:rsidRPr="00D753FC">
        <w:t>Świadomość programów adaptacyjnych skierowanych do powracających jest bardzo niska.</w:t>
      </w:r>
    </w:p>
    <w:p w:rsidR="006B1B8C" w:rsidRPr="00D400D2" w:rsidRDefault="006B1B8C" w:rsidP="00E654FF">
      <w:pPr>
        <w:rPr>
          <w:u w:val="single"/>
        </w:rPr>
      </w:pPr>
      <w:r w:rsidRPr="00D400D2">
        <w:rPr>
          <w:u w:val="single"/>
        </w:rPr>
        <w:t>Uzasadnienie hipotezy</w:t>
      </w:r>
    </w:p>
    <w:p w:rsidR="00000000" w:rsidRDefault="006B1B8C">
      <w:pPr>
        <w:pStyle w:val="Akapitzlist"/>
        <w:numPr>
          <w:ilvl w:val="0"/>
          <w:numId w:val="23"/>
          <w:numberingChange w:id="261" w:author="Jakub Lobert" w:date="2010-07-05T15:14:00Z" w:original=""/>
        </w:numPr>
        <w:ind w:left="709" w:hanging="283"/>
        <w:pPrChange w:id="262" w:author="ikaza" w:date="2010-07-26T13:23:00Z">
          <w:pPr>
            <w:pStyle w:val="Akapitzlist"/>
            <w:numPr>
              <w:numId w:val="29"/>
            </w:numPr>
            <w:ind w:left="709" w:hanging="283"/>
          </w:pPr>
        </w:pPrChange>
      </w:pPr>
      <w:r>
        <w:t>Z wyjątkiem jednej osoby, znającej program EURES, nikt nie był w stanie wymienić żadnego z istniejących programów.</w:t>
      </w:r>
    </w:p>
    <w:p w:rsidR="006B1B8C" w:rsidRDefault="006B1B8C" w:rsidP="00E7782F">
      <w:pPr>
        <w:pStyle w:val="Akapitzlist"/>
        <w:ind w:left="709"/>
      </w:pPr>
    </w:p>
    <w:p w:rsidR="006B1B8C" w:rsidRPr="00D400D2" w:rsidRDefault="006B1B8C" w:rsidP="00E654FF">
      <w:pPr>
        <w:rPr>
          <w:b/>
          <w:bCs/>
        </w:rPr>
      </w:pPr>
      <w:r w:rsidRPr="00D400D2">
        <w:rPr>
          <w:b/>
          <w:bCs/>
        </w:rPr>
        <w:t>HIPOTEZA 4</w:t>
      </w:r>
    </w:p>
    <w:p w:rsidR="006B1B8C" w:rsidRDefault="006B1B8C" w:rsidP="00E654FF">
      <w:r>
        <w:t>Stopień trudności ze znalezieniem pracy na lokalnym rynku pracy zależy od miejsca zamieszkania (wieś/miasto) oraz wieku.</w:t>
      </w:r>
    </w:p>
    <w:p w:rsidR="006B1B8C" w:rsidRPr="00D400D2" w:rsidRDefault="006B1B8C" w:rsidP="00E654FF">
      <w:pPr>
        <w:rPr>
          <w:u w:val="single"/>
        </w:rPr>
      </w:pPr>
      <w:r w:rsidRPr="00D400D2">
        <w:rPr>
          <w:u w:val="single"/>
        </w:rPr>
        <w:t>Uzasadnienie hipotezy</w:t>
      </w:r>
    </w:p>
    <w:p w:rsidR="00000000" w:rsidRDefault="006B1B8C">
      <w:pPr>
        <w:pStyle w:val="Akapitzlist"/>
        <w:numPr>
          <w:ilvl w:val="0"/>
          <w:numId w:val="23"/>
          <w:numberingChange w:id="263" w:author="Jakub Lobert" w:date="2010-07-05T15:14:00Z" w:original=""/>
        </w:numPr>
        <w:ind w:left="851" w:hanging="425"/>
        <w:pPrChange w:id="264" w:author="ikaza" w:date="2010-07-26T13:23:00Z">
          <w:pPr>
            <w:pStyle w:val="Akapitzlist"/>
            <w:numPr>
              <w:numId w:val="29"/>
            </w:numPr>
            <w:ind w:left="851" w:hanging="425"/>
          </w:pPr>
        </w:pPrChange>
      </w:pPr>
      <w:r>
        <w:t>Nasi rozmówcy mieszkający na wsi podkreśli, że znalezienie pracy zdecydowanie utrudnia im bardzo słaba komunikacja w regionie. Codzienne pokonanie kilkunastu czy kilkudziesięciu kilometrów do miejsca pracy stanowi istotny problem.</w:t>
      </w:r>
    </w:p>
    <w:p w:rsidR="00000000" w:rsidRDefault="006B1B8C">
      <w:pPr>
        <w:pStyle w:val="Akapitzlist"/>
        <w:numPr>
          <w:ilvl w:val="0"/>
          <w:numId w:val="23"/>
          <w:numberingChange w:id="265" w:author="Jakub Lobert" w:date="2010-07-05T15:14:00Z" w:original=""/>
        </w:numPr>
        <w:ind w:left="851" w:hanging="425"/>
        <w:pPrChange w:id="266" w:author="ikaza" w:date="2010-07-26T13:23:00Z">
          <w:pPr>
            <w:pStyle w:val="Akapitzlist"/>
            <w:numPr>
              <w:numId w:val="29"/>
            </w:numPr>
            <w:ind w:left="851" w:hanging="425"/>
          </w:pPr>
        </w:pPrChange>
      </w:pPr>
      <w:r>
        <w:t>Osoby starsze wydawały się być sfrustrowane faktem, że ich wiek stanowi poważne ograniczenie w możliwości znalezienia jakiejkolwiek pracy.</w:t>
      </w:r>
    </w:p>
    <w:p w:rsidR="006B1B8C" w:rsidRPr="00904B1E" w:rsidRDefault="006B1B8C" w:rsidP="00E654FF"/>
    <w:p w:rsidR="006B1B8C" w:rsidRDefault="006B1B8C" w:rsidP="00E654FF"/>
    <w:p w:rsidR="006B1B8C" w:rsidRDefault="006B1B8C" w:rsidP="00E654FF"/>
    <w:p w:rsidR="00953E38" w:rsidRDefault="006B1B8C">
      <w:pPr>
        <w:pStyle w:val="Nagwek2"/>
      </w:pPr>
      <w:bookmarkStart w:id="267" w:name="_Toc246497776"/>
      <w:bookmarkStart w:id="268" w:name="_Toc258570089"/>
      <w:r>
        <w:t>Podsumowanie i wnioski</w:t>
      </w:r>
      <w:bookmarkEnd w:id="267"/>
      <w:bookmarkEnd w:id="268"/>
    </w:p>
    <w:p w:rsidR="00000000" w:rsidRDefault="006B1B8C">
      <w:pPr>
        <w:pStyle w:val="Akapitzlist"/>
        <w:numPr>
          <w:ilvl w:val="0"/>
          <w:numId w:val="24"/>
          <w:numberingChange w:id="269" w:author="Jakub Lobert" w:date="2010-07-05T15:14:00Z" w:original=""/>
        </w:numPr>
        <w:pPrChange w:id="270" w:author="ikaza" w:date="2010-07-26T13:23:00Z">
          <w:pPr>
            <w:pStyle w:val="Akapitzlist"/>
            <w:numPr>
              <w:numId w:val="34"/>
            </w:numPr>
            <w:tabs>
              <w:tab w:val="num" w:pos="360"/>
              <w:tab w:val="num" w:pos="720"/>
            </w:tabs>
            <w:ind w:hanging="720"/>
          </w:pPr>
        </w:pPrChange>
      </w:pPr>
      <w:r w:rsidRPr="000006B6">
        <w:t>Migracje zarobkowe</w:t>
      </w:r>
      <w:r>
        <w:t xml:space="preserve"> w powiecie lidzbarskim są próbą</w:t>
      </w:r>
      <w:r w:rsidRPr="000006B6">
        <w:t xml:space="preserve"> radzenia sobie z trudną sytuacją na lokalnym rynku pracy.</w:t>
      </w:r>
    </w:p>
    <w:p w:rsidR="00000000" w:rsidRDefault="006B1B8C">
      <w:pPr>
        <w:pStyle w:val="Akapitzlist"/>
        <w:numPr>
          <w:ilvl w:val="0"/>
          <w:numId w:val="24"/>
          <w:numberingChange w:id="271" w:author="Jakub Lobert" w:date="2010-07-05T15:14:00Z" w:original=""/>
        </w:numPr>
        <w:pPrChange w:id="272" w:author="ikaza" w:date="2010-07-26T13:23:00Z">
          <w:pPr>
            <w:pStyle w:val="Akapitzlist"/>
            <w:numPr>
              <w:numId w:val="34"/>
            </w:numPr>
            <w:tabs>
              <w:tab w:val="num" w:pos="360"/>
              <w:tab w:val="num" w:pos="720"/>
            </w:tabs>
            <w:ind w:hanging="720"/>
          </w:pPr>
        </w:pPrChange>
      </w:pPr>
      <w:r>
        <w:t>Brak miejsc pracy lub bardzo niskie zarobki skłania ludzi to szukania pracy poza regionem.</w:t>
      </w:r>
    </w:p>
    <w:p w:rsidR="00000000" w:rsidRDefault="006B1B8C">
      <w:pPr>
        <w:pStyle w:val="Akapitzlist"/>
        <w:numPr>
          <w:ilvl w:val="0"/>
          <w:numId w:val="24"/>
          <w:numberingChange w:id="273" w:author="Jakub Lobert" w:date="2010-07-05T15:14:00Z" w:original=""/>
        </w:numPr>
        <w:pPrChange w:id="274" w:author="ikaza" w:date="2010-07-26T13:23:00Z">
          <w:pPr>
            <w:pStyle w:val="Akapitzlist"/>
            <w:numPr>
              <w:numId w:val="34"/>
            </w:numPr>
            <w:tabs>
              <w:tab w:val="num" w:pos="360"/>
              <w:tab w:val="num" w:pos="720"/>
            </w:tabs>
            <w:ind w:hanging="720"/>
          </w:pPr>
        </w:pPrChange>
      </w:pPr>
      <w:r>
        <w:t>Brak jest zaufania do Powiatowego Urzędu Pracy (dobre oferty trafiają do znajomych pracowników urzędu a nie do naprawdę ich potrzebujących)</w:t>
      </w:r>
    </w:p>
    <w:p w:rsidR="00000000" w:rsidRDefault="006B1B8C">
      <w:pPr>
        <w:pStyle w:val="Akapitzlist"/>
        <w:numPr>
          <w:ilvl w:val="0"/>
          <w:numId w:val="24"/>
          <w:numberingChange w:id="275" w:author="Jakub Lobert" w:date="2010-07-05T15:14:00Z" w:original=""/>
        </w:numPr>
        <w:pPrChange w:id="276" w:author="ikaza" w:date="2010-07-26T13:23:00Z">
          <w:pPr>
            <w:pStyle w:val="Akapitzlist"/>
            <w:numPr>
              <w:numId w:val="34"/>
            </w:numPr>
            <w:tabs>
              <w:tab w:val="num" w:pos="360"/>
              <w:tab w:val="num" w:pos="720"/>
            </w:tabs>
            <w:ind w:hanging="720"/>
          </w:pPr>
        </w:pPrChange>
      </w:pPr>
      <w:r>
        <w:t>Praca na migracji, a zwłaszcza zagranicznej, jest postrzegana, jako bardziej atrakcyjna:</w:t>
      </w:r>
    </w:p>
    <w:p w:rsidR="00000000" w:rsidRDefault="006B1B8C">
      <w:pPr>
        <w:pStyle w:val="Akapitzlist"/>
        <w:numPr>
          <w:ilvl w:val="1"/>
          <w:numId w:val="24"/>
          <w:numberingChange w:id="277" w:author="Jakub Lobert" w:date="2010-07-05T15:14:00Z" w:original="o"/>
        </w:numPr>
        <w:pPrChange w:id="278" w:author="ikaza" w:date="2010-07-26T13:23:00Z">
          <w:pPr>
            <w:pStyle w:val="Akapitzlist"/>
            <w:numPr>
              <w:ilvl w:val="1"/>
              <w:numId w:val="34"/>
            </w:numPr>
            <w:tabs>
              <w:tab w:val="num" w:pos="360"/>
              <w:tab w:val="num" w:pos="1440"/>
            </w:tabs>
            <w:ind w:left="1440" w:hanging="720"/>
          </w:pPr>
        </w:pPrChange>
      </w:pPr>
      <w:r>
        <w:t>Głównie pod względem finansowym</w:t>
      </w:r>
    </w:p>
    <w:p w:rsidR="00000000" w:rsidRDefault="006B1B8C">
      <w:pPr>
        <w:pStyle w:val="Akapitzlist"/>
        <w:numPr>
          <w:ilvl w:val="1"/>
          <w:numId w:val="24"/>
          <w:numberingChange w:id="279" w:author="Jakub Lobert" w:date="2010-07-05T15:14:00Z" w:original="o"/>
        </w:numPr>
        <w:pPrChange w:id="280" w:author="ikaza" w:date="2010-07-26T13:23:00Z">
          <w:pPr>
            <w:pStyle w:val="Akapitzlist"/>
            <w:numPr>
              <w:ilvl w:val="1"/>
              <w:numId w:val="34"/>
            </w:numPr>
            <w:tabs>
              <w:tab w:val="num" w:pos="360"/>
              <w:tab w:val="num" w:pos="1440"/>
            </w:tabs>
            <w:ind w:left="1440" w:hanging="720"/>
          </w:pPr>
        </w:pPrChange>
      </w:pPr>
      <w:r>
        <w:t>Ale zdarza się, że również pod względem samych warunków pracy (mniej godzin, mniej obciążająca fizycznie. np. w branży budowlanej).</w:t>
      </w:r>
    </w:p>
    <w:p w:rsidR="00000000" w:rsidRDefault="006B1B8C">
      <w:pPr>
        <w:pStyle w:val="Akapitzlist"/>
        <w:numPr>
          <w:ilvl w:val="0"/>
          <w:numId w:val="24"/>
          <w:numberingChange w:id="281" w:author="Jakub Lobert" w:date="2010-07-05T15:14:00Z" w:original=""/>
        </w:numPr>
        <w:pPrChange w:id="282" w:author="ikaza" w:date="2010-07-26T13:23:00Z">
          <w:pPr>
            <w:pStyle w:val="Akapitzlist"/>
            <w:numPr>
              <w:numId w:val="34"/>
            </w:numPr>
            <w:tabs>
              <w:tab w:val="num" w:pos="360"/>
              <w:tab w:val="num" w:pos="720"/>
            </w:tabs>
            <w:ind w:hanging="720"/>
          </w:pPr>
        </w:pPrChange>
      </w:pPr>
      <w:r>
        <w:t>Zarobione pieniądze lokowane są przede wszystkim w remont mieszkania lub po prostu przeznaczane na życie bieżące (opłaty, spłata długów i pożyczek).</w:t>
      </w:r>
    </w:p>
    <w:p w:rsidR="00000000" w:rsidRDefault="006B1B8C">
      <w:pPr>
        <w:pStyle w:val="Akapitzlist"/>
        <w:numPr>
          <w:ilvl w:val="0"/>
          <w:numId w:val="24"/>
          <w:numberingChange w:id="283" w:author="Jakub Lobert" w:date="2010-07-05T15:14:00Z" w:original=""/>
        </w:numPr>
        <w:pPrChange w:id="284" w:author="ikaza" w:date="2010-07-26T13:23:00Z">
          <w:pPr>
            <w:pStyle w:val="Akapitzlist"/>
            <w:numPr>
              <w:numId w:val="34"/>
            </w:numPr>
            <w:tabs>
              <w:tab w:val="num" w:pos="360"/>
              <w:tab w:val="num" w:pos="720"/>
            </w:tabs>
            <w:ind w:hanging="720"/>
          </w:pPr>
        </w:pPrChange>
      </w:pPr>
      <w:r>
        <w:t>Sytuacja przed i po powrocie nie jest postrzegana, jako odmienna. Po przyjeździe można raczej mówić o powrocie do problemów sprzed wyjazdu, niż o tym, że pojawiły się nowe.</w:t>
      </w:r>
    </w:p>
    <w:p w:rsidR="00000000" w:rsidRDefault="006B1B8C">
      <w:pPr>
        <w:pStyle w:val="Akapitzlist"/>
        <w:numPr>
          <w:ilvl w:val="0"/>
          <w:numId w:val="24"/>
          <w:numberingChange w:id="285" w:author="Jakub Lobert" w:date="2010-07-05T15:14:00Z" w:original=""/>
        </w:numPr>
        <w:pPrChange w:id="286" w:author="ikaza" w:date="2010-07-26T13:23:00Z">
          <w:pPr>
            <w:pStyle w:val="Akapitzlist"/>
            <w:numPr>
              <w:numId w:val="34"/>
            </w:numPr>
            <w:tabs>
              <w:tab w:val="num" w:pos="360"/>
              <w:tab w:val="num" w:pos="720"/>
            </w:tabs>
            <w:ind w:hanging="720"/>
          </w:pPr>
        </w:pPrChange>
      </w:pPr>
      <w:r>
        <w:t>Wielokrotne wyjeżdżanie w celach zarobkowych wiąże się z następującymi problemami:</w:t>
      </w:r>
    </w:p>
    <w:p w:rsidR="00000000" w:rsidRDefault="006B1B8C">
      <w:pPr>
        <w:pStyle w:val="Akapitzlist"/>
        <w:numPr>
          <w:ilvl w:val="1"/>
          <w:numId w:val="24"/>
          <w:numberingChange w:id="287" w:author="Jakub Lobert" w:date="2010-07-05T15:14:00Z" w:original="o"/>
        </w:numPr>
        <w:pPrChange w:id="288" w:author="ikaza" w:date="2010-07-26T13:23:00Z">
          <w:pPr>
            <w:pStyle w:val="Akapitzlist"/>
            <w:numPr>
              <w:ilvl w:val="1"/>
              <w:numId w:val="34"/>
            </w:numPr>
            <w:tabs>
              <w:tab w:val="num" w:pos="360"/>
              <w:tab w:val="num" w:pos="1440"/>
            </w:tabs>
            <w:ind w:left="1440" w:hanging="720"/>
          </w:pPr>
        </w:pPrChange>
      </w:pPr>
      <w:r>
        <w:t xml:space="preserve">Rozłąka z rodziną. Jest to bardzo uciążliwe zarówno dla migrantów jak i dla osób pozostających. Szczególnie mocno przeżywają to osoby, które mają małe dzieci. </w:t>
      </w:r>
    </w:p>
    <w:p w:rsidR="00000000" w:rsidRDefault="006B1B8C">
      <w:pPr>
        <w:pStyle w:val="Akapitzlist"/>
        <w:numPr>
          <w:ilvl w:val="1"/>
          <w:numId w:val="24"/>
          <w:numberingChange w:id="289" w:author="Jakub Lobert" w:date="2010-07-05T15:14:00Z" w:original="o"/>
        </w:numPr>
        <w:pPrChange w:id="290" w:author="ikaza" w:date="2010-07-26T13:23:00Z">
          <w:pPr>
            <w:pStyle w:val="Akapitzlist"/>
            <w:numPr>
              <w:ilvl w:val="1"/>
              <w:numId w:val="34"/>
            </w:numPr>
            <w:tabs>
              <w:tab w:val="num" w:pos="360"/>
              <w:tab w:val="num" w:pos="1440"/>
            </w:tabs>
            <w:ind w:left="1440" w:hanging="720"/>
          </w:pPr>
        </w:pPrChange>
      </w:pPr>
      <w:r>
        <w:t>Konieczność rozkładania zarabianych pieniędzy na dwa, a czasem trzy domy, a w związku z tym trudność zaoszczędzenia większej sumy pieniędzy oszczędności.</w:t>
      </w:r>
    </w:p>
    <w:p w:rsidR="00000000" w:rsidRDefault="006B1B8C">
      <w:pPr>
        <w:pStyle w:val="Akapitzlist"/>
        <w:numPr>
          <w:ilvl w:val="1"/>
          <w:numId w:val="24"/>
          <w:numberingChange w:id="291" w:author="Jakub Lobert" w:date="2010-07-05T15:14:00Z" w:original="o"/>
        </w:numPr>
        <w:pPrChange w:id="292" w:author="ikaza" w:date="2010-07-26T13:23:00Z">
          <w:pPr>
            <w:pStyle w:val="Akapitzlist"/>
            <w:numPr>
              <w:ilvl w:val="1"/>
              <w:numId w:val="34"/>
            </w:numPr>
            <w:tabs>
              <w:tab w:val="num" w:pos="360"/>
              <w:tab w:val="num" w:pos="1440"/>
            </w:tabs>
            <w:ind w:left="1440" w:hanging="720"/>
          </w:pPr>
        </w:pPrChange>
      </w:pPr>
      <w:r>
        <w:t>Prowadzenie podwójnego życia bardzo negatywnie wpływa na relacje małżeńskie (życie w świecie domysłów i podejrzeń dotyczących wierności małżeńskiej).</w:t>
      </w:r>
    </w:p>
    <w:p w:rsidR="00000000" w:rsidRDefault="006B1B8C">
      <w:pPr>
        <w:pStyle w:val="Akapitzlist"/>
        <w:numPr>
          <w:ilvl w:val="0"/>
          <w:numId w:val="24"/>
          <w:numberingChange w:id="293" w:author="Jakub Lobert" w:date="2010-07-05T15:14:00Z" w:original=""/>
        </w:numPr>
        <w:pPrChange w:id="294" w:author="ikaza" w:date="2010-07-26T13:23:00Z">
          <w:pPr>
            <w:pStyle w:val="Akapitzlist"/>
            <w:numPr>
              <w:numId w:val="34"/>
            </w:numPr>
            <w:tabs>
              <w:tab w:val="num" w:pos="360"/>
              <w:tab w:val="num" w:pos="720"/>
            </w:tabs>
            <w:ind w:hanging="720"/>
          </w:pPr>
        </w:pPrChange>
      </w:pPr>
      <w:r>
        <w:lastRenderedPageBreak/>
        <w:t>Migranci nie posiadają praktycznie żadnej wiedzy na temat programów pomocy skierowanych do powracających.</w:t>
      </w:r>
    </w:p>
    <w:p w:rsidR="006B1B8C" w:rsidRDefault="006B1B8C" w:rsidP="00E654FF"/>
    <w:p w:rsidR="006B1B8C" w:rsidRDefault="006B1B8C" w:rsidP="00E654FF"/>
    <w:p w:rsidR="006B1B8C" w:rsidRDefault="006B1B8C" w:rsidP="00E654FF"/>
    <w:p w:rsidR="006B1B8C" w:rsidRDefault="006B1B8C" w:rsidP="00E654FF">
      <w:pPr>
        <w:pStyle w:val="Akapitzlist"/>
      </w:pPr>
    </w:p>
    <w:p w:rsidR="006B1B8C" w:rsidRDefault="006B1B8C" w:rsidP="00E654FF">
      <w:pPr>
        <w:pStyle w:val="Akapitzlist"/>
      </w:pPr>
    </w:p>
    <w:p w:rsidR="006B1B8C" w:rsidRDefault="006B1B8C" w:rsidP="00E654FF">
      <w:pPr>
        <w:pStyle w:val="Akapitzlist"/>
      </w:pPr>
    </w:p>
    <w:p w:rsidR="006B1B8C" w:rsidRDefault="006B1B8C" w:rsidP="00E654FF"/>
    <w:p w:rsidR="006B1B8C" w:rsidRDefault="006B1B8C" w:rsidP="00E654FF"/>
    <w:p w:rsidR="006B1B8C" w:rsidRDefault="006B1B8C" w:rsidP="00E654FF"/>
    <w:p w:rsidR="006B1B8C" w:rsidRDefault="006B1B8C" w:rsidP="00E654FF"/>
    <w:p w:rsidR="006B1B8C" w:rsidRDefault="006B1B8C" w:rsidP="00E654FF"/>
    <w:p w:rsidR="006B1B8C" w:rsidRDefault="006B1B8C" w:rsidP="00E654FF"/>
    <w:p w:rsidR="006B1B8C" w:rsidRPr="00F2738F" w:rsidRDefault="006B1B8C" w:rsidP="00E654FF"/>
    <w:sectPr w:rsidR="006B1B8C" w:rsidRPr="00F2738F" w:rsidSect="008D7CBE">
      <w:headerReference w:type="default" r:id="rId7"/>
      <w:footerReference w:type="default" r:id="rId8"/>
      <w:headerReference w:type="first" r:id="rId9"/>
      <w:footerReference w:type="first" r:id="rId10"/>
      <w:pgSz w:w="11906" w:h="16838"/>
      <w:pgMar w:top="1683"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481" w:rsidRDefault="00792481" w:rsidP="00E654FF">
      <w:r>
        <w:separator/>
      </w:r>
    </w:p>
  </w:endnote>
  <w:endnote w:type="continuationSeparator" w:id="0">
    <w:p w:rsidR="00792481" w:rsidRDefault="00792481" w:rsidP="00E654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8C" w:rsidRDefault="00953E38" w:rsidP="00DC0BE7">
    <w:pPr>
      <w:pStyle w:val="Stopka"/>
      <w:jc w:val="cent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migracje.gif" style="position:absolute;left:0;text-align:left;margin-left:353.75pt;margin-top:672.45pt;width:74.05pt;height:48pt;z-index:5;visibility:visible;mso-position-horizontal-relative:margin;mso-position-vertical-relative:margin">
          <v:imagedata r:id="rId1" o:title=""/>
          <w10:wrap type="square" anchorx="margin" anchory="margin"/>
        </v:shape>
      </w:pict>
    </w:r>
    <w:r>
      <w:rPr>
        <w:noProof/>
        <w:lang w:eastAsia="pl-PL"/>
      </w:rPr>
      <w:pict>
        <v:shape id="_x0000_s2051" type="#_x0000_t75" alt="logo_grupa" style="position:absolute;left:0;text-align:left;margin-left:24.85pt;margin-top:10.9pt;width:67.8pt;height:52.4pt;z-index:4;visibility:visible">
          <v:imagedata r:id="rId2" o:title=""/>
          <w10:wrap type="square"/>
        </v:shape>
      </w:pict>
    </w:r>
  </w:p>
  <w:p w:rsidR="006B1B8C" w:rsidRDefault="00953E38" w:rsidP="00DC0BE7">
    <w:pPr>
      <w:pStyle w:val="Stopka"/>
      <w:jc w:val="center"/>
    </w:pPr>
    <w:fldSimple w:instr=" PAGE   \* MERGEFORMAT ">
      <w:r w:rsidR="00736233">
        <w:rPr>
          <w:noProof/>
        </w:rPr>
        <w:t>2</w:t>
      </w:r>
    </w:fldSimple>
  </w:p>
  <w:p w:rsidR="006B1B8C" w:rsidRDefault="006B1B8C" w:rsidP="00E654F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8C" w:rsidRDefault="006B1B8C" w:rsidP="00E654FF">
    <w:pPr>
      <w:pStyle w:val="Stopka"/>
    </w:pPr>
  </w:p>
  <w:p w:rsidR="006B1B8C" w:rsidRDefault="00953E38" w:rsidP="00E654FF">
    <w:pPr>
      <w:pStyle w:val="Stopka"/>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2053" type="#_x0000_t75" alt="logo-migracje.gif" style="position:absolute;left:0;text-align:left;margin-left:349.15pt;margin-top:655.55pt;width:77.25pt;height:51pt;z-index:3;visibility:visible;mso-position-horizontal-relative:margin;mso-position-vertical-relative:margin">
          <v:imagedata r:id="rId1" o:title=""/>
          <w10:wrap type="square" anchorx="margin" anchory="margin"/>
        </v:shape>
      </w:pict>
    </w:r>
    <w:r>
      <w:rPr>
        <w:noProof/>
        <w:lang w:eastAsia="pl-PL"/>
      </w:rPr>
      <w:pict>
        <v:shape id="Obraz 23" o:spid="_x0000_s2054" type="#_x0000_t75" alt="logo_grupa" style="position:absolute;left:0;text-align:left;margin-left:19.15pt;margin-top:10.8pt;width:69pt;height:52.5pt;z-index:2;visibility:visible">
          <v:imagedata r:id="rId2" o:title=""/>
          <w10:wrap type="square"/>
        </v:shape>
      </w:pict>
    </w:r>
  </w:p>
  <w:p w:rsidR="006B1B8C" w:rsidRDefault="006B1B8C" w:rsidP="00E654FF">
    <w:pPr>
      <w:pStyle w:val="Stopka"/>
    </w:pPr>
  </w:p>
  <w:p w:rsidR="006B1B8C" w:rsidRDefault="00953E38" w:rsidP="00905BB7">
    <w:pPr>
      <w:pStyle w:val="Stopka"/>
      <w:jc w:val="center"/>
    </w:pPr>
    <w:fldSimple w:instr=" PAGE  \* Arabic  \* MERGEFORMAT ">
      <w:r w:rsidR="0073623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481" w:rsidRDefault="00792481" w:rsidP="00E654FF">
      <w:r>
        <w:separator/>
      </w:r>
    </w:p>
  </w:footnote>
  <w:footnote w:type="continuationSeparator" w:id="0">
    <w:p w:rsidR="00792481" w:rsidRDefault="00792481" w:rsidP="00E65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8C" w:rsidRDefault="00953E38" w:rsidP="00E654FF">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2.15pt;margin-top:-24.9pt;width:408pt;height:74.25pt;z-index:6;visibility:visible">
          <v:imagedata r:id="rId1" o:title="" blacklevel="1311f"/>
        </v:shape>
      </w:pict>
    </w:r>
  </w:p>
  <w:p w:rsidR="006B1B8C" w:rsidRDefault="006B1B8C" w:rsidP="00E654FF">
    <w:pPr>
      <w:pStyle w:val="Nagwek"/>
    </w:pPr>
  </w:p>
  <w:p w:rsidR="006B1B8C" w:rsidRDefault="006B1B8C" w:rsidP="00E654FF">
    <w:pPr>
      <w:pStyle w:val="Nagwek"/>
    </w:pPr>
  </w:p>
  <w:p w:rsidR="006B1B8C" w:rsidRDefault="006B1B8C" w:rsidP="00E654FF">
    <w:pPr>
      <w:pStyle w:val="Nagwek"/>
    </w:pPr>
  </w:p>
  <w:p w:rsidR="006B1B8C" w:rsidRDefault="006B1B8C" w:rsidP="00E654F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8C" w:rsidRDefault="00953E38" w:rsidP="00E654FF">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2" o:spid="_x0000_s2052" type="#_x0000_t75" style="position:absolute;left:0;text-align:left;margin-left:19.15pt;margin-top:-24.9pt;width:414.75pt;height:76.5pt;z-index:1;visibility:visible">
          <v:imagedata r:id="rId1" o:title="" blacklevel="1311f"/>
        </v:shape>
      </w:pict>
    </w:r>
  </w:p>
  <w:p w:rsidR="006B1B8C" w:rsidRDefault="006B1B8C" w:rsidP="00E654FF">
    <w:pPr>
      <w:pStyle w:val="Nagwek"/>
    </w:pPr>
  </w:p>
  <w:p w:rsidR="006B1B8C" w:rsidRDefault="006B1B8C" w:rsidP="00E654FF">
    <w:pPr>
      <w:pStyle w:val="Nagwek"/>
    </w:pPr>
  </w:p>
  <w:p w:rsidR="006B1B8C" w:rsidRDefault="006B1B8C" w:rsidP="00E654FF">
    <w:pPr>
      <w:pStyle w:val="Nagwek"/>
    </w:pPr>
  </w:p>
  <w:p w:rsidR="006B1B8C" w:rsidRDefault="006B1B8C" w:rsidP="00E654FF">
    <w:pPr>
      <w:pStyle w:val="Nagwek"/>
    </w:pPr>
  </w:p>
  <w:p w:rsidR="006B1B8C" w:rsidRDefault="006B1B8C" w:rsidP="00E654F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23"/>
    <w:multiLevelType w:val="multilevel"/>
    <w:tmpl w:val="00000023"/>
    <w:name w:val="WW8Num3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D1133C"/>
    <w:multiLevelType w:val="hybridMultilevel"/>
    <w:tmpl w:val="423ECEE4"/>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
    <w:nsid w:val="056948F5"/>
    <w:multiLevelType w:val="multilevel"/>
    <w:tmpl w:val="AFA49B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67C7F1C"/>
    <w:multiLevelType w:val="hybridMultilevel"/>
    <w:tmpl w:val="5DC0141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nsid w:val="11466711"/>
    <w:multiLevelType w:val="hybridMultilevel"/>
    <w:tmpl w:val="8DB862C4"/>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6">
    <w:nsid w:val="150F17C7"/>
    <w:multiLevelType w:val="hybridMultilevel"/>
    <w:tmpl w:val="C560AC32"/>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7">
    <w:nsid w:val="165906B3"/>
    <w:multiLevelType w:val="hybridMultilevel"/>
    <w:tmpl w:val="0704A43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8">
    <w:nsid w:val="172D5BE1"/>
    <w:multiLevelType w:val="hybridMultilevel"/>
    <w:tmpl w:val="2E221DDC"/>
    <w:lvl w:ilvl="0" w:tplc="04150001">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9">
    <w:nsid w:val="28993E3B"/>
    <w:multiLevelType w:val="hybridMultilevel"/>
    <w:tmpl w:val="524A3DBE"/>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0">
    <w:nsid w:val="29E613CD"/>
    <w:multiLevelType w:val="hybridMultilevel"/>
    <w:tmpl w:val="8F30A0C6"/>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1">
    <w:nsid w:val="2B4E0C6C"/>
    <w:multiLevelType w:val="hybridMultilevel"/>
    <w:tmpl w:val="6F92AB98"/>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2">
    <w:nsid w:val="2D723300"/>
    <w:multiLevelType w:val="multilevel"/>
    <w:tmpl w:val="BA48033E"/>
    <w:lvl w:ilvl="0">
      <w:start w:val="1"/>
      <w:numFmt w:val="bullet"/>
      <w:pStyle w:val="bullet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2D9F6F6D"/>
    <w:multiLevelType w:val="multilevel"/>
    <w:tmpl w:val="D65E88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E4E1C3F"/>
    <w:multiLevelType w:val="hybridMultilevel"/>
    <w:tmpl w:val="C4EC486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
    <w:nsid w:val="37487841"/>
    <w:multiLevelType w:val="hybridMultilevel"/>
    <w:tmpl w:val="4CE42A44"/>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6">
    <w:nsid w:val="426B3B44"/>
    <w:multiLevelType w:val="hybridMultilevel"/>
    <w:tmpl w:val="C2302B44"/>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7">
    <w:nsid w:val="4A1E1BAB"/>
    <w:multiLevelType w:val="hybridMultilevel"/>
    <w:tmpl w:val="4C0CF6E4"/>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8">
    <w:nsid w:val="4C26112B"/>
    <w:multiLevelType w:val="hybridMultilevel"/>
    <w:tmpl w:val="EA9C091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nsid w:val="4FF10490"/>
    <w:multiLevelType w:val="hybridMultilevel"/>
    <w:tmpl w:val="8054B2CC"/>
    <w:lvl w:ilvl="0" w:tplc="04150001">
      <w:start w:val="1"/>
      <w:numFmt w:val="bullet"/>
      <w:lvlText w:val=""/>
      <w:lvlJc w:val="left"/>
      <w:pPr>
        <w:ind w:left="1428" w:hanging="360"/>
      </w:pPr>
      <w:rPr>
        <w:rFonts w:ascii="Symbol" w:hAnsi="Symbol" w:cs="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cs="Wingdings" w:hint="default"/>
      </w:rPr>
    </w:lvl>
    <w:lvl w:ilvl="3" w:tplc="04150001" w:tentative="1">
      <w:start w:val="1"/>
      <w:numFmt w:val="bullet"/>
      <w:lvlText w:val=""/>
      <w:lvlJc w:val="left"/>
      <w:pPr>
        <w:ind w:left="3588" w:hanging="360"/>
      </w:pPr>
      <w:rPr>
        <w:rFonts w:ascii="Symbol" w:hAnsi="Symbol" w:cs="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cs="Wingdings" w:hint="default"/>
      </w:rPr>
    </w:lvl>
    <w:lvl w:ilvl="6" w:tplc="04150001" w:tentative="1">
      <w:start w:val="1"/>
      <w:numFmt w:val="bullet"/>
      <w:lvlText w:val=""/>
      <w:lvlJc w:val="left"/>
      <w:pPr>
        <w:ind w:left="5748" w:hanging="360"/>
      </w:pPr>
      <w:rPr>
        <w:rFonts w:ascii="Symbol" w:hAnsi="Symbol" w:cs="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cs="Wingdings" w:hint="default"/>
      </w:rPr>
    </w:lvl>
  </w:abstractNum>
  <w:abstractNum w:abstractNumId="20">
    <w:nsid w:val="59C05CB5"/>
    <w:multiLevelType w:val="hybridMultilevel"/>
    <w:tmpl w:val="91E0C42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nsid w:val="5D333AA5"/>
    <w:multiLevelType w:val="multilevel"/>
    <w:tmpl w:val="8DFA51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nsid w:val="63A631FA"/>
    <w:multiLevelType w:val="hybridMultilevel"/>
    <w:tmpl w:val="E22EA0D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nsid w:val="640B358F"/>
    <w:multiLevelType w:val="hybridMultilevel"/>
    <w:tmpl w:val="83804CB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24">
    <w:nsid w:val="65FE007A"/>
    <w:multiLevelType w:val="hybridMultilevel"/>
    <w:tmpl w:val="D716E2BE"/>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068" w:hanging="360"/>
      </w:pPr>
      <w:rPr>
        <w:rFonts w:ascii="Courier New" w:hAnsi="Courier New" w:cs="Courier New" w:hint="default"/>
      </w:rPr>
    </w:lvl>
    <w:lvl w:ilvl="2" w:tplc="04150005" w:tentative="1">
      <w:start w:val="1"/>
      <w:numFmt w:val="bullet"/>
      <w:lvlText w:val=""/>
      <w:lvlJc w:val="left"/>
      <w:pPr>
        <w:ind w:left="1788" w:hanging="360"/>
      </w:pPr>
      <w:rPr>
        <w:rFonts w:ascii="Wingdings" w:hAnsi="Wingdings" w:cs="Wingdings" w:hint="default"/>
      </w:rPr>
    </w:lvl>
    <w:lvl w:ilvl="3" w:tplc="04150001" w:tentative="1">
      <w:start w:val="1"/>
      <w:numFmt w:val="bullet"/>
      <w:lvlText w:val=""/>
      <w:lvlJc w:val="left"/>
      <w:pPr>
        <w:ind w:left="2508" w:hanging="360"/>
      </w:pPr>
      <w:rPr>
        <w:rFonts w:ascii="Symbol" w:hAnsi="Symbol" w:cs="Symbol" w:hint="default"/>
      </w:rPr>
    </w:lvl>
    <w:lvl w:ilvl="4" w:tplc="04150003" w:tentative="1">
      <w:start w:val="1"/>
      <w:numFmt w:val="bullet"/>
      <w:lvlText w:val="o"/>
      <w:lvlJc w:val="left"/>
      <w:pPr>
        <w:ind w:left="3228" w:hanging="360"/>
      </w:pPr>
      <w:rPr>
        <w:rFonts w:ascii="Courier New" w:hAnsi="Courier New" w:cs="Courier New" w:hint="default"/>
      </w:rPr>
    </w:lvl>
    <w:lvl w:ilvl="5" w:tplc="04150005" w:tentative="1">
      <w:start w:val="1"/>
      <w:numFmt w:val="bullet"/>
      <w:lvlText w:val=""/>
      <w:lvlJc w:val="left"/>
      <w:pPr>
        <w:ind w:left="3948" w:hanging="360"/>
      </w:pPr>
      <w:rPr>
        <w:rFonts w:ascii="Wingdings" w:hAnsi="Wingdings" w:cs="Wingdings" w:hint="default"/>
      </w:rPr>
    </w:lvl>
    <w:lvl w:ilvl="6" w:tplc="04150001" w:tentative="1">
      <w:start w:val="1"/>
      <w:numFmt w:val="bullet"/>
      <w:lvlText w:val=""/>
      <w:lvlJc w:val="left"/>
      <w:pPr>
        <w:ind w:left="4668" w:hanging="360"/>
      </w:pPr>
      <w:rPr>
        <w:rFonts w:ascii="Symbol" w:hAnsi="Symbol" w:cs="Symbol" w:hint="default"/>
      </w:rPr>
    </w:lvl>
    <w:lvl w:ilvl="7" w:tplc="04150003" w:tentative="1">
      <w:start w:val="1"/>
      <w:numFmt w:val="bullet"/>
      <w:lvlText w:val="o"/>
      <w:lvlJc w:val="left"/>
      <w:pPr>
        <w:ind w:left="5388" w:hanging="360"/>
      </w:pPr>
      <w:rPr>
        <w:rFonts w:ascii="Courier New" w:hAnsi="Courier New" w:cs="Courier New" w:hint="default"/>
      </w:rPr>
    </w:lvl>
    <w:lvl w:ilvl="8" w:tplc="04150005" w:tentative="1">
      <w:start w:val="1"/>
      <w:numFmt w:val="bullet"/>
      <w:lvlText w:val=""/>
      <w:lvlJc w:val="left"/>
      <w:pPr>
        <w:ind w:left="6108" w:hanging="360"/>
      </w:pPr>
      <w:rPr>
        <w:rFonts w:ascii="Wingdings" w:hAnsi="Wingdings" w:cs="Wingdings" w:hint="default"/>
      </w:rPr>
    </w:lvl>
  </w:abstractNum>
  <w:abstractNum w:abstractNumId="25">
    <w:nsid w:val="6ED36059"/>
    <w:multiLevelType w:val="hybridMultilevel"/>
    <w:tmpl w:val="F348D28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6">
    <w:nsid w:val="71286A7F"/>
    <w:multiLevelType w:val="hybridMultilevel"/>
    <w:tmpl w:val="6F241036"/>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27">
    <w:nsid w:val="713A071D"/>
    <w:multiLevelType w:val="hybridMultilevel"/>
    <w:tmpl w:val="7ACEC1C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8">
    <w:nsid w:val="72DA75B6"/>
    <w:multiLevelType w:val="hybridMultilevel"/>
    <w:tmpl w:val="5D4CC2C4"/>
    <w:lvl w:ilvl="0" w:tplc="04150001">
      <w:start w:val="1"/>
      <w:numFmt w:val="bullet"/>
      <w:lvlText w:val=""/>
      <w:lvlJc w:val="left"/>
      <w:pPr>
        <w:ind w:left="786" w:hanging="360"/>
      </w:pPr>
      <w:rPr>
        <w:rFonts w:ascii="Symbol" w:hAnsi="Symbol" w:cs="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29">
    <w:nsid w:val="749C57D6"/>
    <w:multiLevelType w:val="hybridMultilevel"/>
    <w:tmpl w:val="8E3ACCAC"/>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0">
    <w:nsid w:val="769633A6"/>
    <w:multiLevelType w:val="hybridMultilevel"/>
    <w:tmpl w:val="C4F6A28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1">
    <w:nsid w:val="7FB81AA4"/>
    <w:multiLevelType w:val="hybridMultilevel"/>
    <w:tmpl w:val="83966FA2"/>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num w:numId="1">
    <w:abstractNumId w:val="12"/>
  </w:num>
  <w:num w:numId="2">
    <w:abstractNumId w:val="8"/>
  </w:num>
  <w:num w:numId="3">
    <w:abstractNumId w:val="27"/>
  </w:num>
  <w:num w:numId="4">
    <w:abstractNumId w:val="7"/>
  </w:num>
  <w:num w:numId="5">
    <w:abstractNumId w:val="30"/>
  </w:num>
  <w:num w:numId="6">
    <w:abstractNumId w:val="23"/>
  </w:num>
  <w:num w:numId="7">
    <w:abstractNumId w:val="17"/>
  </w:num>
  <w:num w:numId="8">
    <w:abstractNumId w:val="16"/>
  </w:num>
  <w:num w:numId="9">
    <w:abstractNumId w:val="31"/>
  </w:num>
  <w:num w:numId="10">
    <w:abstractNumId w:val="10"/>
  </w:num>
  <w:num w:numId="11">
    <w:abstractNumId w:val="11"/>
  </w:num>
  <w:num w:numId="12">
    <w:abstractNumId w:val="15"/>
  </w:num>
  <w:num w:numId="13">
    <w:abstractNumId w:val="29"/>
  </w:num>
  <w:num w:numId="14">
    <w:abstractNumId w:val="5"/>
  </w:num>
  <w:num w:numId="15">
    <w:abstractNumId w:val="9"/>
  </w:num>
  <w:num w:numId="16">
    <w:abstractNumId w:val="22"/>
  </w:num>
  <w:num w:numId="17">
    <w:abstractNumId w:val="28"/>
  </w:num>
  <w:num w:numId="18">
    <w:abstractNumId w:val="2"/>
  </w:num>
  <w:num w:numId="19">
    <w:abstractNumId w:val="6"/>
  </w:num>
  <w:num w:numId="20">
    <w:abstractNumId w:val="26"/>
  </w:num>
  <w:num w:numId="21">
    <w:abstractNumId w:val="14"/>
  </w:num>
  <w:num w:numId="22">
    <w:abstractNumId w:val="25"/>
  </w:num>
  <w:num w:numId="23">
    <w:abstractNumId w:val="24"/>
  </w:num>
  <w:num w:numId="24">
    <w:abstractNumId w:val="18"/>
  </w:num>
  <w:num w:numId="25">
    <w:abstractNumId w:val="4"/>
  </w:num>
  <w:num w:numId="26">
    <w:abstractNumId w:val="20"/>
  </w:num>
  <w:num w:numId="27">
    <w:abstractNumId w:val="21"/>
  </w:num>
  <w:num w:numId="28">
    <w:abstractNumId w:val="3"/>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trackRevisions/>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614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FF5"/>
    <w:rsid w:val="000006B6"/>
    <w:rsid w:val="000024FB"/>
    <w:rsid w:val="00005E19"/>
    <w:rsid w:val="000130ED"/>
    <w:rsid w:val="00021099"/>
    <w:rsid w:val="00055ABE"/>
    <w:rsid w:val="0006587F"/>
    <w:rsid w:val="0007643A"/>
    <w:rsid w:val="00081A30"/>
    <w:rsid w:val="00083F82"/>
    <w:rsid w:val="0008439F"/>
    <w:rsid w:val="00085832"/>
    <w:rsid w:val="000911F5"/>
    <w:rsid w:val="000C116D"/>
    <w:rsid w:val="000D7C20"/>
    <w:rsid w:val="000E20DA"/>
    <w:rsid w:val="0010574A"/>
    <w:rsid w:val="00107616"/>
    <w:rsid w:val="00113E52"/>
    <w:rsid w:val="00123377"/>
    <w:rsid w:val="00130FD1"/>
    <w:rsid w:val="00142048"/>
    <w:rsid w:val="00145307"/>
    <w:rsid w:val="001535AF"/>
    <w:rsid w:val="00156D5C"/>
    <w:rsid w:val="0016011D"/>
    <w:rsid w:val="001603CC"/>
    <w:rsid w:val="001659D9"/>
    <w:rsid w:val="00173DB0"/>
    <w:rsid w:val="00173F64"/>
    <w:rsid w:val="00191642"/>
    <w:rsid w:val="0019557E"/>
    <w:rsid w:val="001A2695"/>
    <w:rsid w:val="001A5ED4"/>
    <w:rsid w:val="001A6C89"/>
    <w:rsid w:val="001B2384"/>
    <w:rsid w:val="001B7474"/>
    <w:rsid w:val="001C4A40"/>
    <w:rsid w:val="001D76D3"/>
    <w:rsid w:val="001E5678"/>
    <w:rsid w:val="001F4F6B"/>
    <w:rsid w:val="00211798"/>
    <w:rsid w:val="00214D88"/>
    <w:rsid w:val="0021758E"/>
    <w:rsid w:val="002224BC"/>
    <w:rsid w:val="002313A7"/>
    <w:rsid w:val="002372C1"/>
    <w:rsid w:val="002450C6"/>
    <w:rsid w:val="0025100E"/>
    <w:rsid w:val="00267168"/>
    <w:rsid w:val="002B0DC4"/>
    <w:rsid w:val="002B122F"/>
    <w:rsid w:val="002B2328"/>
    <w:rsid w:val="002D0007"/>
    <w:rsid w:val="002D301E"/>
    <w:rsid w:val="002D7D09"/>
    <w:rsid w:val="002D7F8F"/>
    <w:rsid w:val="002E66DC"/>
    <w:rsid w:val="00302A3C"/>
    <w:rsid w:val="00323921"/>
    <w:rsid w:val="003403B4"/>
    <w:rsid w:val="003632FB"/>
    <w:rsid w:val="00363E6B"/>
    <w:rsid w:val="00371247"/>
    <w:rsid w:val="00375495"/>
    <w:rsid w:val="00376BC7"/>
    <w:rsid w:val="003803B3"/>
    <w:rsid w:val="003D25D2"/>
    <w:rsid w:val="003E5D83"/>
    <w:rsid w:val="00403112"/>
    <w:rsid w:val="0040493D"/>
    <w:rsid w:val="00406796"/>
    <w:rsid w:val="004306F2"/>
    <w:rsid w:val="00435C05"/>
    <w:rsid w:val="0043678A"/>
    <w:rsid w:val="004525F9"/>
    <w:rsid w:val="00455E9E"/>
    <w:rsid w:val="004619E3"/>
    <w:rsid w:val="00462195"/>
    <w:rsid w:val="004634B8"/>
    <w:rsid w:val="00472F3F"/>
    <w:rsid w:val="00475FB8"/>
    <w:rsid w:val="004932A4"/>
    <w:rsid w:val="00494E4F"/>
    <w:rsid w:val="00496CDF"/>
    <w:rsid w:val="004975DD"/>
    <w:rsid w:val="004A2339"/>
    <w:rsid w:val="004B700A"/>
    <w:rsid w:val="004C71BE"/>
    <w:rsid w:val="00511684"/>
    <w:rsid w:val="0051332C"/>
    <w:rsid w:val="005201F5"/>
    <w:rsid w:val="005205C7"/>
    <w:rsid w:val="005257E9"/>
    <w:rsid w:val="00533DE5"/>
    <w:rsid w:val="005366BD"/>
    <w:rsid w:val="00545FC4"/>
    <w:rsid w:val="0055004B"/>
    <w:rsid w:val="005500D9"/>
    <w:rsid w:val="00552EA6"/>
    <w:rsid w:val="005620B0"/>
    <w:rsid w:val="0056765B"/>
    <w:rsid w:val="00574446"/>
    <w:rsid w:val="00582B31"/>
    <w:rsid w:val="00595247"/>
    <w:rsid w:val="005979E8"/>
    <w:rsid w:val="005A5944"/>
    <w:rsid w:val="005B216C"/>
    <w:rsid w:val="005D4372"/>
    <w:rsid w:val="005E167E"/>
    <w:rsid w:val="00613BE7"/>
    <w:rsid w:val="006316A8"/>
    <w:rsid w:val="0064490D"/>
    <w:rsid w:val="0064639B"/>
    <w:rsid w:val="00666588"/>
    <w:rsid w:val="006732B5"/>
    <w:rsid w:val="00676B97"/>
    <w:rsid w:val="00677272"/>
    <w:rsid w:val="006A2BB9"/>
    <w:rsid w:val="006B1B8C"/>
    <w:rsid w:val="006C0796"/>
    <w:rsid w:val="006D0C45"/>
    <w:rsid w:val="006E1CAA"/>
    <w:rsid w:val="006E395D"/>
    <w:rsid w:val="006E687A"/>
    <w:rsid w:val="006F7AEE"/>
    <w:rsid w:val="00702CFC"/>
    <w:rsid w:val="00704F77"/>
    <w:rsid w:val="00714CA5"/>
    <w:rsid w:val="00715885"/>
    <w:rsid w:val="007174F6"/>
    <w:rsid w:val="0072675E"/>
    <w:rsid w:val="00736233"/>
    <w:rsid w:val="00744305"/>
    <w:rsid w:val="007679F2"/>
    <w:rsid w:val="007843DD"/>
    <w:rsid w:val="00792481"/>
    <w:rsid w:val="007B223B"/>
    <w:rsid w:val="007B31F6"/>
    <w:rsid w:val="007B4586"/>
    <w:rsid w:val="007C5DC4"/>
    <w:rsid w:val="007C65A2"/>
    <w:rsid w:val="007D1A0B"/>
    <w:rsid w:val="007D7A76"/>
    <w:rsid w:val="007E16FF"/>
    <w:rsid w:val="007E698A"/>
    <w:rsid w:val="0080375A"/>
    <w:rsid w:val="00823229"/>
    <w:rsid w:val="00840705"/>
    <w:rsid w:val="00845465"/>
    <w:rsid w:val="008609F4"/>
    <w:rsid w:val="00865CAA"/>
    <w:rsid w:val="008665B9"/>
    <w:rsid w:val="00871293"/>
    <w:rsid w:val="00876191"/>
    <w:rsid w:val="008B756F"/>
    <w:rsid w:val="008C5ECC"/>
    <w:rsid w:val="008C6123"/>
    <w:rsid w:val="008D2094"/>
    <w:rsid w:val="008D7CBE"/>
    <w:rsid w:val="008E08A9"/>
    <w:rsid w:val="008E11E3"/>
    <w:rsid w:val="008F0D1E"/>
    <w:rsid w:val="008F2474"/>
    <w:rsid w:val="008F3607"/>
    <w:rsid w:val="008F5D5F"/>
    <w:rsid w:val="009010FB"/>
    <w:rsid w:val="00904B1E"/>
    <w:rsid w:val="00905BB7"/>
    <w:rsid w:val="00912624"/>
    <w:rsid w:val="009304FD"/>
    <w:rsid w:val="0093161F"/>
    <w:rsid w:val="00940DD7"/>
    <w:rsid w:val="0095110D"/>
    <w:rsid w:val="0095228A"/>
    <w:rsid w:val="00953E38"/>
    <w:rsid w:val="00960B2C"/>
    <w:rsid w:val="00962A85"/>
    <w:rsid w:val="0097046E"/>
    <w:rsid w:val="0097285B"/>
    <w:rsid w:val="009731B7"/>
    <w:rsid w:val="00986013"/>
    <w:rsid w:val="00990F6C"/>
    <w:rsid w:val="009937D5"/>
    <w:rsid w:val="009955DC"/>
    <w:rsid w:val="009A44A5"/>
    <w:rsid w:val="009A471E"/>
    <w:rsid w:val="009A5C72"/>
    <w:rsid w:val="009A62BE"/>
    <w:rsid w:val="009A7205"/>
    <w:rsid w:val="009C3898"/>
    <w:rsid w:val="009C739E"/>
    <w:rsid w:val="009D0157"/>
    <w:rsid w:val="009D05B7"/>
    <w:rsid w:val="009E50FF"/>
    <w:rsid w:val="00A00958"/>
    <w:rsid w:val="00A11B49"/>
    <w:rsid w:val="00A11F39"/>
    <w:rsid w:val="00A17B49"/>
    <w:rsid w:val="00A27094"/>
    <w:rsid w:val="00A37994"/>
    <w:rsid w:val="00A40A89"/>
    <w:rsid w:val="00A41617"/>
    <w:rsid w:val="00A47D66"/>
    <w:rsid w:val="00A54335"/>
    <w:rsid w:val="00A55F02"/>
    <w:rsid w:val="00A64DBF"/>
    <w:rsid w:val="00A656A4"/>
    <w:rsid w:val="00A67CE0"/>
    <w:rsid w:val="00A715F1"/>
    <w:rsid w:val="00A7386D"/>
    <w:rsid w:val="00A77D6B"/>
    <w:rsid w:val="00A85BF5"/>
    <w:rsid w:val="00AA2B59"/>
    <w:rsid w:val="00AA50CC"/>
    <w:rsid w:val="00AC0450"/>
    <w:rsid w:val="00AC2762"/>
    <w:rsid w:val="00AD4B96"/>
    <w:rsid w:val="00AD7A9D"/>
    <w:rsid w:val="00AE16C7"/>
    <w:rsid w:val="00AF69CE"/>
    <w:rsid w:val="00AF6F0D"/>
    <w:rsid w:val="00B064BC"/>
    <w:rsid w:val="00B069B0"/>
    <w:rsid w:val="00B31F64"/>
    <w:rsid w:val="00B3612C"/>
    <w:rsid w:val="00B36FF5"/>
    <w:rsid w:val="00B47F58"/>
    <w:rsid w:val="00B51334"/>
    <w:rsid w:val="00B542D0"/>
    <w:rsid w:val="00B81E6C"/>
    <w:rsid w:val="00B85AA7"/>
    <w:rsid w:val="00BA762C"/>
    <w:rsid w:val="00BB3ED8"/>
    <w:rsid w:val="00BC13B8"/>
    <w:rsid w:val="00BC2F10"/>
    <w:rsid w:val="00BC592A"/>
    <w:rsid w:val="00BC5F33"/>
    <w:rsid w:val="00BE2871"/>
    <w:rsid w:val="00BE2DB7"/>
    <w:rsid w:val="00BE5D5E"/>
    <w:rsid w:val="00BE7DD9"/>
    <w:rsid w:val="00BF01DC"/>
    <w:rsid w:val="00BF5C02"/>
    <w:rsid w:val="00BF69CC"/>
    <w:rsid w:val="00C12989"/>
    <w:rsid w:val="00C26666"/>
    <w:rsid w:val="00C26E4F"/>
    <w:rsid w:val="00C46109"/>
    <w:rsid w:val="00C46FAF"/>
    <w:rsid w:val="00C55F42"/>
    <w:rsid w:val="00C5758F"/>
    <w:rsid w:val="00C6617D"/>
    <w:rsid w:val="00C661A7"/>
    <w:rsid w:val="00C70FA5"/>
    <w:rsid w:val="00C71999"/>
    <w:rsid w:val="00C74A55"/>
    <w:rsid w:val="00C85AD3"/>
    <w:rsid w:val="00C975AC"/>
    <w:rsid w:val="00CA0D87"/>
    <w:rsid w:val="00CA13A2"/>
    <w:rsid w:val="00CA1463"/>
    <w:rsid w:val="00CA290D"/>
    <w:rsid w:val="00CA6F20"/>
    <w:rsid w:val="00CB490D"/>
    <w:rsid w:val="00CC2044"/>
    <w:rsid w:val="00CD2740"/>
    <w:rsid w:val="00CD3FD0"/>
    <w:rsid w:val="00CE3845"/>
    <w:rsid w:val="00CE4FA0"/>
    <w:rsid w:val="00D11248"/>
    <w:rsid w:val="00D13304"/>
    <w:rsid w:val="00D400D2"/>
    <w:rsid w:val="00D40C9E"/>
    <w:rsid w:val="00D411BC"/>
    <w:rsid w:val="00D4482C"/>
    <w:rsid w:val="00D51095"/>
    <w:rsid w:val="00D55779"/>
    <w:rsid w:val="00D57E78"/>
    <w:rsid w:val="00D6502B"/>
    <w:rsid w:val="00D651A9"/>
    <w:rsid w:val="00D753FC"/>
    <w:rsid w:val="00D77B6F"/>
    <w:rsid w:val="00D81F82"/>
    <w:rsid w:val="00D85504"/>
    <w:rsid w:val="00D94DCE"/>
    <w:rsid w:val="00D97E08"/>
    <w:rsid w:val="00DA3AFF"/>
    <w:rsid w:val="00DC0BE7"/>
    <w:rsid w:val="00DE046C"/>
    <w:rsid w:val="00E0340E"/>
    <w:rsid w:val="00E13A21"/>
    <w:rsid w:val="00E1725D"/>
    <w:rsid w:val="00E30CC3"/>
    <w:rsid w:val="00E40954"/>
    <w:rsid w:val="00E53535"/>
    <w:rsid w:val="00E654FF"/>
    <w:rsid w:val="00E65EF1"/>
    <w:rsid w:val="00E672BF"/>
    <w:rsid w:val="00E7075E"/>
    <w:rsid w:val="00E7782F"/>
    <w:rsid w:val="00E83A0A"/>
    <w:rsid w:val="00E8427A"/>
    <w:rsid w:val="00E933BE"/>
    <w:rsid w:val="00E96879"/>
    <w:rsid w:val="00EA0189"/>
    <w:rsid w:val="00EB0864"/>
    <w:rsid w:val="00EC451B"/>
    <w:rsid w:val="00ED5040"/>
    <w:rsid w:val="00ED5BC5"/>
    <w:rsid w:val="00ED5F0A"/>
    <w:rsid w:val="00F258F6"/>
    <w:rsid w:val="00F2738F"/>
    <w:rsid w:val="00F369A9"/>
    <w:rsid w:val="00F45395"/>
    <w:rsid w:val="00F459F8"/>
    <w:rsid w:val="00F53271"/>
    <w:rsid w:val="00F63084"/>
    <w:rsid w:val="00F630DA"/>
    <w:rsid w:val="00F63F37"/>
    <w:rsid w:val="00F67341"/>
    <w:rsid w:val="00FA27AA"/>
    <w:rsid w:val="00FA5A67"/>
    <w:rsid w:val="00FA7A7D"/>
    <w:rsid w:val="00FD37F1"/>
    <w:rsid w:val="00FD76F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E654FF"/>
    <w:pPr>
      <w:spacing w:after="120" w:line="360" w:lineRule="auto"/>
      <w:jc w:val="both"/>
    </w:pPr>
    <w:rPr>
      <w:rFonts w:ascii="Arial" w:hAnsi="Arial" w:cs="Arial"/>
      <w:color w:val="000000"/>
      <w:sz w:val="24"/>
      <w:szCs w:val="24"/>
      <w:lang w:eastAsia="en-US"/>
    </w:rPr>
  </w:style>
  <w:style w:type="paragraph" w:styleId="Nagwek1">
    <w:name w:val="heading 1"/>
    <w:basedOn w:val="Normalny"/>
    <w:next w:val="Normalny"/>
    <w:link w:val="Nagwek1Znak"/>
    <w:autoRedefine/>
    <w:uiPriority w:val="99"/>
    <w:qFormat/>
    <w:rsid w:val="007D1A0B"/>
    <w:pPr>
      <w:keepNext/>
      <w:keepLines/>
      <w:spacing w:before="480" w:after="240"/>
      <w:outlineLvl w:val="0"/>
    </w:pPr>
    <w:rPr>
      <w:rFonts w:eastAsia="Times New Roman"/>
      <w:b/>
      <w:bCs/>
      <w:sz w:val="28"/>
      <w:szCs w:val="28"/>
    </w:rPr>
  </w:style>
  <w:style w:type="paragraph" w:styleId="Nagwek2">
    <w:name w:val="heading 2"/>
    <w:basedOn w:val="Normalny"/>
    <w:next w:val="Normalny"/>
    <w:link w:val="Nagwek2Znak"/>
    <w:autoRedefine/>
    <w:uiPriority w:val="99"/>
    <w:qFormat/>
    <w:rsid w:val="00CB490D"/>
    <w:pPr>
      <w:keepNext/>
      <w:keepLines/>
      <w:spacing w:before="200" w:after="240"/>
      <w:ind w:left="851" w:hanging="491"/>
      <w:outlineLvl w:val="1"/>
    </w:pPr>
    <w:rPr>
      <w:rFonts w:eastAsia="Times New Roman"/>
      <w:b/>
      <w:bCs/>
    </w:rPr>
  </w:style>
  <w:style w:type="paragraph" w:styleId="Nagwek3">
    <w:name w:val="heading 3"/>
    <w:basedOn w:val="Normalny"/>
    <w:next w:val="Normalny"/>
    <w:link w:val="Nagwek3Znak"/>
    <w:autoRedefine/>
    <w:uiPriority w:val="99"/>
    <w:qFormat/>
    <w:rsid w:val="00714CA5"/>
    <w:pPr>
      <w:keepNext/>
      <w:keepLines/>
      <w:numPr>
        <w:ilvl w:val="2"/>
        <w:numId w:val="27"/>
      </w:numPr>
      <w:spacing w:before="200" w:after="240"/>
      <w:outlineLvl w:val="2"/>
    </w:pPr>
    <w:rPr>
      <w:rFonts w:eastAsia="Times New Roman"/>
      <w:b/>
      <w:bCs/>
    </w:rPr>
  </w:style>
  <w:style w:type="paragraph" w:styleId="Nagwek4">
    <w:name w:val="heading 4"/>
    <w:basedOn w:val="Normalny"/>
    <w:next w:val="Normalny"/>
    <w:link w:val="Nagwek4Znak"/>
    <w:uiPriority w:val="99"/>
    <w:qFormat/>
    <w:rsid w:val="00511684"/>
    <w:pPr>
      <w:keepNext/>
      <w:keepLines/>
      <w:numPr>
        <w:ilvl w:val="3"/>
        <w:numId w:val="27"/>
      </w:numPr>
      <w:spacing w:before="200" w:after="0"/>
      <w:outlineLvl w:val="3"/>
    </w:pPr>
    <w:rPr>
      <w:rFonts w:ascii="Cambria" w:eastAsia="Times New Roman" w:hAnsi="Cambria" w:cs="Cambria"/>
      <w:b/>
      <w:bCs/>
      <w:i/>
      <w:iCs/>
      <w:color w:val="4F81BD"/>
    </w:rPr>
  </w:style>
  <w:style w:type="paragraph" w:styleId="Nagwek5">
    <w:name w:val="heading 5"/>
    <w:basedOn w:val="Normalny"/>
    <w:next w:val="Normalny"/>
    <w:link w:val="Nagwek5Znak"/>
    <w:uiPriority w:val="99"/>
    <w:qFormat/>
    <w:rsid w:val="00511684"/>
    <w:pPr>
      <w:keepNext/>
      <w:keepLines/>
      <w:numPr>
        <w:ilvl w:val="4"/>
        <w:numId w:val="27"/>
      </w:numPr>
      <w:spacing w:before="200" w:after="0"/>
      <w:outlineLvl w:val="4"/>
    </w:pPr>
    <w:rPr>
      <w:rFonts w:ascii="Cambria" w:eastAsia="Times New Roman" w:hAnsi="Cambria" w:cs="Cambria"/>
      <w:color w:val="243F60"/>
    </w:rPr>
  </w:style>
  <w:style w:type="paragraph" w:styleId="Nagwek6">
    <w:name w:val="heading 6"/>
    <w:basedOn w:val="Normalny"/>
    <w:next w:val="Normalny"/>
    <w:link w:val="Nagwek6Znak"/>
    <w:uiPriority w:val="99"/>
    <w:qFormat/>
    <w:rsid w:val="00511684"/>
    <w:pPr>
      <w:keepNext/>
      <w:keepLines/>
      <w:numPr>
        <w:ilvl w:val="5"/>
        <w:numId w:val="27"/>
      </w:numPr>
      <w:spacing w:before="200" w:after="0"/>
      <w:outlineLvl w:val="5"/>
    </w:pPr>
    <w:rPr>
      <w:rFonts w:ascii="Cambria" w:eastAsia="Times New Roman" w:hAnsi="Cambria" w:cs="Cambria"/>
      <w:i/>
      <w:iCs/>
      <w:color w:val="243F60"/>
    </w:rPr>
  </w:style>
  <w:style w:type="paragraph" w:styleId="Nagwek7">
    <w:name w:val="heading 7"/>
    <w:basedOn w:val="Normalny"/>
    <w:next w:val="Normalny"/>
    <w:link w:val="Nagwek7Znak"/>
    <w:uiPriority w:val="99"/>
    <w:qFormat/>
    <w:rsid w:val="00511684"/>
    <w:pPr>
      <w:keepNext/>
      <w:keepLines/>
      <w:numPr>
        <w:ilvl w:val="6"/>
        <w:numId w:val="27"/>
      </w:numPr>
      <w:spacing w:before="200" w:after="0"/>
      <w:outlineLvl w:val="6"/>
    </w:pPr>
    <w:rPr>
      <w:rFonts w:ascii="Cambria" w:eastAsia="Times New Roman" w:hAnsi="Cambria" w:cs="Cambria"/>
      <w:i/>
      <w:iCs/>
      <w:color w:val="404040"/>
    </w:rPr>
  </w:style>
  <w:style w:type="paragraph" w:styleId="Nagwek8">
    <w:name w:val="heading 8"/>
    <w:basedOn w:val="Normalny"/>
    <w:next w:val="Normalny"/>
    <w:link w:val="Nagwek8Znak"/>
    <w:uiPriority w:val="99"/>
    <w:qFormat/>
    <w:rsid w:val="00511684"/>
    <w:pPr>
      <w:keepNext/>
      <w:keepLines/>
      <w:numPr>
        <w:ilvl w:val="7"/>
        <w:numId w:val="27"/>
      </w:numPr>
      <w:spacing w:before="200" w:after="0"/>
      <w:outlineLvl w:val="7"/>
    </w:pPr>
    <w:rPr>
      <w:rFonts w:ascii="Cambria" w:eastAsia="Times New Roman" w:hAnsi="Cambria" w:cs="Cambria"/>
      <w:color w:val="404040"/>
      <w:sz w:val="20"/>
      <w:szCs w:val="20"/>
    </w:rPr>
  </w:style>
  <w:style w:type="paragraph" w:styleId="Nagwek9">
    <w:name w:val="heading 9"/>
    <w:basedOn w:val="Normalny"/>
    <w:next w:val="Normalny"/>
    <w:link w:val="Nagwek9Znak"/>
    <w:uiPriority w:val="99"/>
    <w:qFormat/>
    <w:rsid w:val="00511684"/>
    <w:pPr>
      <w:keepNext/>
      <w:keepLines/>
      <w:numPr>
        <w:ilvl w:val="8"/>
        <w:numId w:val="27"/>
      </w:numPr>
      <w:spacing w:before="200" w:after="0"/>
      <w:outlineLvl w:val="8"/>
    </w:pPr>
    <w:rPr>
      <w:rFonts w:ascii="Cambria" w:eastAsia="Times New Roman"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D1A0B"/>
    <w:rPr>
      <w:rFonts w:ascii="Arial" w:hAnsi="Arial" w:cs="Arial"/>
      <w:b/>
      <w:bCs/>
      <w:color w:val="000000"/>
      <w:sz w:val="28"/>
      <w:szCs w:val="28"/>
    </w:rPr>
  </w:style>
  <w:style w:type="character" w:customStyle="1" w:styleId="Nagwek2Znak">
    <w:name w:val="Nagłówek 2 Znak"/>
    <w:basedOn w:val="Domylnaczcionkaakapitu"/>
    <w:link w:val="Nagwek2"/>
    <w:uiPriority w:val="99"/>
    <w:rsid w:val="00CB490D"/>
    <w:rPr>
      <w:rFonts w:ascii="Arial" w:hAnsi="Arial" w:cs="Arial"/>
      <w:b/>
      <w:bCs/>
      <w:color w:val="000000"/>
      <w:sz w:val="26"/>
      <w:szCs w:val="26"/>
      <w:lang w:eastAsia="en-US"/>
    </w:rPr>
  </w:style>
  <w:style w:type="character" w:customStyle="1" w:styleId="Nagwek3Znak">
    <w:name w:val="Nagłówek 3 Znak"/>
    <w:basedOn w:val="Domylnaczcionkaakapitu"/>
    <w:link w:val="Nagwek3"/>
    <w:uiPriority w:val="99"/>
    <w:rsid w:val="00714CA5"/>
    <w:rPr>
      <w:rFonts w:ascii="Arial" w:eastAsia="Times New Roman" w:hAnsi="Arial" w:cs="Arial"/>
      <w:b/>
      <w:bCs/>
      <w:color w:val="000000"/>
      <w:sz w:val="24"/>
      <w:szCs w:val="24"/>
      <w:lang w:eastAsia="en-US"/>
    </w:rPr>
  </w:style>
  <w:style w:type="character" w:customStyle="1" w:styleId="Nagwek4Znak">
    <w:name w:val="Nagłówek 4 Znak"/>
    <w:basedOn w:val="Domylnaczcionkaakapitu"/>
    <w:link w:val="Nagwek4"/>
    <w:uiPriority w:val="99"/>
    <w:rsid w:val="00511684"/>
    <w:rPr>
      <w:rFonts w:ascii="Cambria" w:eastAsia="Times New Roman" w:hAnsi="Cambria" w:cs="Cambria"/>
      <w:b/>
      <w:bCs/>
      <w:i/>
      <w:iCs/>
      <w:color w:val="4F81BD"/>
      <w:sz w:val="24"/>
      <w:szCs w:val="24"/>
      <w:lang w:eastAsia="en-US"/>
    </w:rPr>
  </w:style>
  <w:style w:type="character" w:customStyle="1" w:styleId="Nagwek5Znak">
    <w:name w:val="Nagłówek 5 Znak"/>
    <w:basedOn w:val="Domylnaczcionkaakapitu"/>
    <w:link w:val="Nagwek5"/>
    <w:uiPriority w:val="99"/>
    <w:rsid w:val="00511684"/>
    <w:rPr>
      <w:rFonts w:ascii="Cambria" w:eastAsia="Times New Roman" w:hAnsi="Cambria" w:cs="Cambria"/>
      <w:color w:val="243F60"/>
      <w:sz w:val="24"/>
      <w:szCs w:val="24"/>
      <w:lang w:eastAsia="en-US"/>
    </w:rPr>
  </w:style>
  <w:style w:type="character" w:customStyle="1" w:styleId="Nagwek6Znak">
    <w:name w:val="Nagłówek 6 Znak"/>
    <w:basedOn w:val="Domylnaczcionkaakapitu"/>
    <w:link w:val="Nagwek6"/>
    <w:uiPriority w:val="99"/>
    <w:rsid w:val="00511684"/>
    <w:rPr>
      <w:rFonts w:ascii="Cambria" w:eastAsia="Times New Roman" w:hAnsi="Cambria" w:cs="Cambria"/>
      <w:i/>
      <w:iCs/>
      <w:color w:val="243F60"/>
      <w:sz w:val="24"/>
      <w:szCs w:val="24"/>
      <w:lang w:eastAsia="en-US"/>
    </w:rPr>
  </w:style>
  <w:style w:type="character" w:customStyle="1" w:styleId="Nagwek7Znak">
    <w:name w:val="Nagłówek 7 Znak"/>
    <w:basedOn w:val="Domylnaczcionkaakapitu"/>
    <w:link w:val="Nagwek7"/>
    <w:uiPriority w:val="99"/>
    <w:rsid w:val="00511684"/>
    <w:rPr>
      <w:rFonts w:ascii="Cambria" w:eastAsia="Times New Roman" w:hAnsi="Cambria" w:cs="Cambria"/>
      <w:i/>
      <w:iCs/>
      <w:color w:val="404040"/>
      <w:sz w:val="24"/>
      <w:szCs w:val="24"/>
      <w:lang w:eastAsia="en-US"/>
    </w:rPr>
  </w:style>
  <w:style w:type="character" w:customStyle="1" w:styleId="Nagwek8Znak">
    <w:name w:val="Nagłówek 8 Znak"/>
    <w:basedOn w:val="Domylnaczcionkaakapitu"/>
    <w:link w:val="Nagwek8"/>
    <w:uiPriority w:val="99"/>
    <w:rsid w:val="00511684"/>
    <w:rPr>
      <w:rFonts w:ascii="Cambria" w:eastAsia="Times New Roman" w:hAnsi="Cambria" w:cs="Cambria"/>
      <w:color w:val="404040"/>
      <w:lang w:eastAsia="en-US"/>
    </w:rPr>
  </w:style>
  <w:style w:type="character" w:customStyle="1" w:styleId="Nagwek9Znak">
    <w:name w:val="Nagłówek 9 Znak"/>
    <w:basedOn w:val="Domylnaczcionkaakapitu"/>
    <w:link w:val="Nagwek9"/>
    <w:uiPriority w:val="99"/>
    <w:rsid w:val="00511684"/>
    <w:rPr>
      <w:rFonts w:ascii="Cambria" w:eastAsia="Times New Roman" w:hAnsi="Cambria" w:cs="Cambria"/>
      <w:i/>
      <w:iCs/>
      <w:color w:val="404040"/>
      <w:lang w:eastAsia="en-US"/>
    </w:rPr>
  </w:style>
  <w:style w:type="paragraph" w:styleId="Bezodstpw">
    <w:name w:val="No Spacing"/>
    <w:link w:val="BezodstpwZnak"/>
    <w:uiPriority w:val="99"/>
    <w:qFormat/>
    <w:rsid w:val="00B36FF5"/>
    <w:rPr>
      <w:rFonts w:eastAsia="Times New Roman" w:cs="Calibri"/>
      <w:sz w:val="22"/>
      <w:szCs w:val="22"/>
      <w:lang w:eastAsia="en-US"/>
    </w:rPr>
  </w:style>
  <w:style w:type="character" w:customStyle="1" w:styleId="BezodstpwZnak">
    <w:name w:val="Bez odstępów Znak"/>
    <w:basedOn w:val="Domylnaczcionkaakapitu"/>
    <w:link w:val="Bezodstpw"/>
    <w:uiPriority w:val="99"/>
    <w:rsid w:val="00B36FF5"/>
    <w:rPr>
      <w:rFonts w:eastAsia="Times New Roman" w:cs="Calibri"/>
      <w:sz w:val="22"/>
      <w:szCs w:val="22"/>
      <w:lang w:val="pl-PL" w:eastAsia="en-US" w:bidi="ar-SA"/>
    </w:rPr>
  </w:style>
  <w:style w:type="paragraph" w:styleId="Tekstdymka">
    <w:name w:val="Balloon Text"/>
    <w:basedOn w:val="Normalny"/>
    <w:link w:val="TekstdymkaZnak"/>
    <w:uiPriority w:val="99"/>
    <w:semiHidden/>
    <w:rsid w:val="00B36F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6FF5"/>
    <w:rPr>
      <w:rFonts w:ascii="Tahoma" w:hAnsi="Tahoma" w:cs="Tahoma"/>
      <w:sz w:val="16"/>
      <w:szCs w:val="16"/>
    </w:rPr>
  </w:style>
  <w:style w:type="paragraph" w:styleId="Nagwek">
    <w:name w:val="header"/>
    <w:basedOn w:val="Normalny"/>
    <w:link w:val="NagwekZnak"/>
    <w:uiPriority w:val="99"/>
    <w:rsid w:val="005676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765B"/>
    <w:rPr>
      <w:rFonts w:cs="Times New Roman"/>
    </w:rPr>
  </w:style>
  <w:style w:type="paragraph" w:styleId="Stopka">
    <w:name w:val="footer"/>
    <w:basedOn w:val="Normalny"/>
    <w:link w:val="StopkaZnak"/>
    <w:uiPriority w:val="99"/>
    <w:rsid w:val="005676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765B"/>
    <w:rPr>
      <w:rFonts w:cs="Times New Roman"/>
    </w:rPr>
  </w:style>
  <w:style w:type="character" w:styleId="Numerstrony">
    <w:name w:val="page number"/>
    <w:basedOn w:val="Domylnaczcionkaakapitu"/>
    <w:uiPriority w:val="99"/>
    <w:rsid w:val="0056765B"/>
    <w:rPr>
      <w:rFonts w:eastAsia="Times New Roman" w:cs="Times New Roman"/>
      <w:sz w:val="22"/>
      <w:szCs w:val="22"/>
      <w:lang w:val="pl-PL"/>
    </w:rPr>
  </w:style>
  <w:style w:type="paragraph" w:customStyle="1" w:styleId="bullet2">
    <w:name w:val="bullet2"/>
    <w:basedOn w:val="Normalny"/>
    <w:uiPriority w:val="99"/>
    <w:rsid w:val="0095110D"/>
    <w:pPr>
      <w:numPr>
        <w:numId w:val="1"/>
      </w:numPr>
      <w:spacing w:before="120" w:line="312" w:lineRule="auto"/>
    </w:pPr>
    <w:rPr>
      <w:rFonts w:ascii="Tahoma" w:eastAsia="Times New Roman" w:hAnsi="Tahoma" w:cs="Tahoma"/>
      <w:lang w:val="en-US" w:eastAsia="pl-PL"/>
    </w:rPr>
  </w:style>
  <w:style w:type="character" w:styleId="Hipercze">
    <w:name w:val="Hyperlink"/>
    <w:basedOn w:val="Domylnaczcionkaakapitu"/>
    <w:uiPriority w:val="99"/>
    <w:rsid w:val="0095110D"/>
    <w:rPr>
      <w:rFonts w:cs="Times New Roman"/>
      <w:color w:val="0000FF"/>
      <w:u w:val="single"/>
    </w:rPr>
  </w:style>
  <w:style w:type="paragraph" w:styleId="Akapitzlist">
    <w:name w:val="List Paragraph"/>
    <w:basedOn w:val="Normalny"/>
    <w:uiPriority w:val="99"/>
    <w:qFormat/>
    <w:rsid w:val="0095110D"/>
    <w:pPr>
      <w:ind w:left="720"/>
      <w:contextualSpacing/>
    </w:pPr>
  </w:style>
  <w:style w:type="paragraph" w:styleId="Nagwekspisutreci">
    <w:name w:val="TOC Heading"/>
    <w:basedOn w:val="Nagwek1"/>
    <w:next w:val="Normalny"/>
    <w:uiPriority w:val="99"/>
    <w:qFormat/>
    <w:rsid w:val="00613BE7"/>
    <w:pPr>
      <w:spacing w:after="0"/>
      <w:outlineLvl w:val="9"/>
    </w:pPr>
    <w:rPr>
      <w:color w:val="C00000"/>
    </w:rPr>
  </w:style>
  <w:style w:type="paragraph" w:styleId="Spistreci1">
    <w:name w:val="toc 1"/>
    <w:basedOn w:val="Normalny"/>
    <w:next w:val="Normalny"/>
    <w:autoRedefine/>
    <w:uiPriority w:val="99"/>
    <w:semiHidden/>
    <w:rsid w:val="00267168"/>
    <w:pPr>
      <w:tabs>
        <w:tab w:val="left" w:pos="440"/>
        <w:tab w:val="right" w:leader="dot" w:pos="9062"/>
      </w:tabs>
      <w:spacing w:after="100"/>
    </w:pPr>
    <w:rPr>
      <w:b/>
      <w:bCs/>
      <w:noProof/>
    </w:rPr>
  </w:style>
  <w:style w:type="paragraph" w:styleId="Spistreci2">
    <w:name w:val="toc 2"/>
    <w:basedOn w:val="Normalny"/>
    <w:next w:val="Normalny"/>
    <w:autoRedefine/>
    <w:uiPriority w:val="99"/>
    <w:semiHidden/>
    <w:rsid w:val="00714CA5"/>
    <w:pPr>
      <w:tabs>
        <w:tab w:val="left" w:pos="880"/>
        <w:tab w:val="right" w:leader="dot" w:pos="9062"/>
      </w:tabs>
      <w:spacing w:after="100" w:line="240" w:lineRule="auto"/>
      <w:ind w:left="220"/>
    </w:pPr>
  </w:style>
  <w:style w:type="paragraph" w:styleId="Spistreci3">
    <w:name w:val="toc 3"/>
    <w:basedOn w:val="Normalny"/>
    <w:next w:val="Normalny"/>
    <w:autoRedefine/>
    <w:uiPriority w:val="99"/>
    <w:semiHidden/>
    <w:rsid w:val="00FA5A67"/>
    <w:pPr>
      <w:spacing w:after="100"/>
      <w:ind w:left="440"/>
    </w:pPr>
  </w:style>
  <w:style w:type="paragraph" w:styleId="Tekstpodstawowy">
    <w:name w:val="Body Text"/>
    <w:aliases w:val="wypunktowanie"/>
    <w:basedOn w:val="Normalny"/>
    <w:link w:val="TekstpodstawowyZnak"/>
    <w:uiPriority w:val="99"/>
    <w:rsid w:val="002D7F8F"/>
    <w:pPr>
      <w:spacing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wypunktowanie Znak"/>
    <w:basedOn w:val="Domylnaczcionkaakapitu"/>
    <w:link w:val="Tekstpodstawowy"/>
    <w:uiPriority w:val="99"/>
    <w:rsid w:val="002D7F8F"/>
    <w:rPr>
      <w:rFonts w:ascii="Times New Roman" w:hAnsi="Times New Roman" w:cs="Times New Roman"/>
      <w:sz w:val="20"/>
      <w:szCs w:val="20"/>
      <w:lang w:eastAsia="pl-PL"/>
    </w:rPr>
  </w:style>
  <w:style w:type="table" w:styleId="Tabela-Siatka">
    <w:name w:val="Table Grid"/>
    <w:basedOn w:val="Standardowy"/>
    <w:uiPriority w:val="99"/>
    <w:rsid w:val="00081A3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nak">
    <w:name w:val="Znak"/>
    <w:basedOn w:val="Normalny"/>
    <w:uiPriority w:val="99"/>
    <w:rsid w:val="00081A30"/>
    <w:pPr>
      <w:spacing w:after="0" w:line="240" w:lineRule="auto"/>
    </w:pPr>
    <w:rPr>
      <w:rFonts w:ascii="Times New Roman" w:eastAsia="Times New Roman" w:hAnsi="Times New Roman" w:cs="Times New Roman"/>
      <w:lang w:eastAsia="pl-PL"/>
    </w:rPr>
  </w:style>
  <w:style w:type="paragraph" w:customStyle="1" w:styleId="Nagwekspisutreci1">
    <w:name w:val="Nagłówek spisu treści1"/>
    <w:basedOn w:val="Nagwek1"/>
    <w:next w:val="Normalny"/>
    <w:uiPriority w:val="99"/>
    <w:semiHidden/>
    <w:rsid w:val="00081A30"/>
    <w:pPr>
      <w:spacing w:after="0"/>
      <w:outlineLvl w:val="9"/>
    </w:pPr>
    <w:rPr>
      <w:rFonts w:ascii="Cambria" w:hAnsi="Cambria" w:cs="Cambria"/>
      <w:color w:val="365F91"/>
    </w:rPr>
  </w:style>
  <w:style w:type="paragraph" w:styleId="Tekstprzypisudolnego">
    <w:name w:val="footnote text"/>
    <w:basedOn w:val="Normalny"/>
    <w:link w:val="TekstprzypisudolnegoZnak"/>
    <w:uiPriority w:val="99"/>
    <w:semiHidden/>
    <w:rsid w:val="00081A30"/>
    <w:rPr>
      <w:sz w:val="20"/>
      <w:szCs w:val="20"/>
    </w:rPr>
  </w:style>
  <w:style w:type="character" w:customStyle="1" w:styleId="TekstprzypisudolnegoZnak">
    <w:name w:val="Tekst przypisu dolnego Znak"/>
    <w:basedOn w:val="Domylnaczcionkaakapitu"/>
    <w:link w:val="Tekstprzypisudolnego"/>
    <w:uiPriority w:val="99"/>
    <w:semiHidden/>
    <w:rsid w:val="00081A30"/>
    <w:rPr>
      <w:rFonts w:ascii="Calibri" w:eastAsia="Times New Roman" w:hAnsi="Calibri" w:cs="Calibri"/>
      <w:sz w:val="20"/>
      <w:szCs w:val="20"/>
    </w:rPr>
  </w:style>
  <w:style w:type="character" w:styleId="Odwoanieprzypisudolnego">
    <w:name w:val="footnote reference"/>
    <w:basedOn w:val="Domylnaczcionkaakapitu"/>
    <w:uiPriority w:val="99"/>
    <w:semiHidden/>
    <w:rsid w:val="00081A30"/>
    <w:rPr>
      <w:rFonts w:cs="Times New Roman"/>
      <w:vertAlign w:val="superscript"/>
    </w:rPr>
  </w:style>
  <w:style w:type="character" w:styleId="Odwoaniedokomentarza">
    <w:name w:val="annotation reference"/>
    <w:basedOn w:val="Domylnaczcionkaakapitu"/>
    <w:uiPriority w:val="99"/>
    <w:semiHidden/>
    <w:rsid w:val="00081A30"/>
    <w:rPr>
      <w:rFonts w:cs="Times New Roman"/>
      <w:sz w:val="16"/>
      <w:szCs w:val="16"/>
    </w:rPr>
  </w:style>
  <w:style w:type="paragraph" w:styleId="Tekstkomentarza">
    <w:name w:val="annotation text"/>
    <w:basedOn w:val="Normalny"/>
    <w:link w:val="TekstkomentarzaZnak"/>
    <w:uiPriority w:val="99"/>
    <w:semiHidden/>
    <w:rsid w:val="00081A30"/>
    <w:rPr>
      <w:sz w:val="20"/>
      <w:szCs w:val="20"/>
    </w:rPr>
  </w:style>
  <w:style w:type="character" w:customStyle="1" w:styleId="TekstkomentarzaZnak">
    <w:name w:val="Tekst komentarza Znak"/>
    <w:basedOn w:val="Domylnaczcionkaakapitu"/>
    <w:link w:val="Tekstkomentarza"/>
    <w:uiPriority w:val="99"/>
    <w:semiHidden/>
    <w:rsid w:val="00081A30"/>
    <w:rPr>
      <w:rFonts w:ascii="Calibri" w:eastAsia="Times New Roman" w:hAnsi="Calibri" w:cs="Calibri"/>
      <w:sz w:val="20"/>
      <w:szCs w:val="20"/>
    </w:rPr>
  </w:style>
  <w:style w:type="paragraph" w:styleId="Tematkomentarza">
    <w:name w:val="annotation subject"/>
    <w:basedOn w:val="Tekstkomentarza"/>
    <w:next w:val="Tekstkomentarza"/>
    <w:link w:val="TematkomentarzaZnak"/>
    <w:uiPriority w:val="99"/>
    <w:semiHidden/>
    <w:rsid w:val="00081A30"/>
    <w:rPr>
      <w:b/>
      <w:bCs/>
    </w:rPr>
  </w:style>
  <w:style w:type="character" w:customStyle="1" w:styleId="TematkomentarzaZnak">
    <w:name w:val="Temat komentarza Znak"/>
    <w:basedOn w:val="TekstkomentarzaZnak"/>
    <w:link w:val="Tematkomentarza"/>
    <w:uiPriority w:val="99"/>
    <w:semiHidden/>
    <w:rsid w:val="00081A30"/>
    <w:rPr>
      <w:b/>
      <w:bCs/>
    </w:rPr>
  </w:style>
  <w:style w:type="paragraph" w:customStyle="1" w:styleId="Akapitzlist1">
    <w:name w:val="Akapit z listą1"/>
    <w:basedOn w:val="Normalny"/>
    <w:uiPriority w:val="99"/>
    <w:rsid w:val="00081A30"/>
    <w:pPr>
      <w:ind w:left="720"/>
      <w:contextualSpacing/>
    </w:pPr>
  </w:style>
  <w:style w:type="paragraph" w:styleId="Tekstprzypisukocowego">
    <w:name w:val="endnote text"/>
    <w:basedOn w:val="Normalny"/>
    <w:link w:val="TekstprzypisukocowegoZnak"/>
    <w:uiPriority w:val="99"/>
    <w:semiHidden/>
    <w:rsid w:val="00081A3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81A30"/>
    <w:rPr>
      <w:rFonts w:ascii="Calibri" w:eastAsia="Times New Roman" w:hAnsi="Calibri" w:cs="Calibri"/>
      <w:sz w:val="20"/>
      <w:szCs w:val="20"/>
    </w:rPr>
  </w:style>
  <w:style w:type="character" w:styleId="Odwoanieprzypisukocowego">
    <w:name w:val="endnote reference"/>
    <w:basedOn w:val="Domylnaczcionkaakapitu"/>
    <w:uiPriority w:val="99"/>
    <w:semiHidden/>
    <w:rsid w:val="00081A30"/>
    <w:rPr>
      <w:rFonts w:cs="Times New Roman"/>
      <w:vertAlign w:val="superscript"/>
    </w:rPr>
  </w:style>
  <w:style w:type="paragraph" w:customStyle="1" w:styleId="Akapitzlist2">
    <w:name w:val="Akapit z listą2"/>
    <w:basedOn w:val="Normalny"/>
    <w:next w:val="Akapitzlist1"/>
    <w:uiPriority w:val="99"/>
    <w:rsid w:val="003803B3"/>
    <w:pPr>
      <w:ind w:left="851" w:firstLine="709"/>
      <w:contextualSpacing/>
    </w:pPr>
  </w:style>
  <w:style w:type="character" w:styleId="Wyrnieniedelikatne">
    <w:name w:val="Subtle Emphasis"/>
    <w:basedOn w:val="Domylnaczcionkaakapitu"/>
    <w:uiPriority w:val="99"/>
    <w:qFormat/>
    <w:rsid w:val="00C46FAF"/>
    <w:rPr>
      <w:rFonts w:cs="Times New Roman"/>
      <w:i/>
      <w:iCs/>
      <w:color w:val="808080"/>
    </w:rPr>
  </w:style>
  <w:style w:type="character" w:styleId="UyteHipercze">
    <w:name w:val="FollowedHyperlink"/>
    <w:basedOn w:val="Domylnaczcionkaakapitu"/>
    <w:uiPriority w:val="99"/>
    <w:semiHidden/>
    <w:rsid w:val="007C5DC4"/>
    <w:rPr>
      <w:rFonts w:cs="Times New Roman"/>
      <w:color w:val="800080"/>
      <w:u w:val="single"/>
    </w:rPr>
  </w:style>
  <w:style w:type="table" w:styleId="rednialista2akcent1">
    <w:name w:val="Medium List 2 Accent 1"/>
    <w:basedOn w:val="Standardowy"/>
    <w:uiPriority w:val="99"/>
    <w:rsid w:val="00F45395"/>
    <w:rPr>
      <w:rFonts w:ascii="Cambria" w:eastAsia="Times New Roman"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27</Pages>
  <Words>5198</Words>
  <Characters>31194</Characters>
  <Application>Microsoft Office Word</Application>
  <DocSecurity>0</DocSecurity>
  <Lines>259</Lines>
  <Paragraphs>72</Paragraphs>
  <ScaleCrop>false</ScaleCrop>
  <Company/>
  <LinksUpToDate>false</LinksUpToDate>
  <CharactersWithSpaces>36320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materiałów zastanych Sytuacji i cech migracji zarobkowej migracji w województwa warmińsko-mazurskim na tle Polski</dc:title>
  <dc:subject/>
  <dc:creator>user</dc:creator>
  <cp:keywords/>
  <dc:description/>
  <cp:lastModifiedBy>ikaza</cp:lastModifiedBy>
  <cp:revision>9</cp:revision>
  <cp:lastPrinted>2010-04-09T08:09:00Z</cp:lastPrinted>
  <dcterms:created xsi:type="dcterms:W3CDTF">2010-03-04T09:16:00Z</dcterms:created>
  <dcterms:modified xsi:type="dcterms:W3CDTF">2010-07-26T11:33:00Z</dcterms:modified>
</cp:coreProperties>
</file>